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6E996"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0AEF142A" w14:textId="77777777" w:rsidTr="00A747AE">
        <w:trPr>
          <w:trHeight w:val="217"/>
        </w:trPr>
        <w:tc>
          <w:tcPr>
            <w:tcW w:w="9639" w:type="dxa"/>
            <w:gridSpan w:val="4"/>
            <w:shd w:val="clear" w:color="auto" w:fill="F26522" w:themeFill="accent1"/>
          </w:tcPr>
          <w:p w14:paraId="1CFC0240"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0F9E1CD4" w14:textId="77777777" w:rsidTr="00A747AE">
        <w:trPr>
          <w:trHeight w:val="5669"/>
        </w:trPr>
        <w:tc>
          <w:tcPr>
            <w:tcW w:w="5103" w:type="dxa"/>
            <w:gridSpan w:val="2"/>
            <w:shd w:val="clear" w:color="auto" w:fill="auto"/>
          </w:tcPr>
          <w:p w14:paraId="6A08D7D9" w14:textId="77777777" w:rsidR="00C13613" w:rsidRPr="00EC55AB" w:rsidRDefault="00C13613" w:rsidP="00C13613">
            <w:pPr>
              <w:ind w:right="113"/>
              <w:rPr>
                <w:rFonts w:cs="Arial"/>
                <w:b/>
                <w:color w:val="F26522" w:themeColor="accent1"/>
                <w:sz w:val="36"/>
                <w:szCs w:val="36"/>
              </w:rPr>
            </w:pPr>
            <w:r w:rsidRPr="00EC55AB">
              <w:rPr>
                <w:rFonts w:cs="Arial"/>
                <w:b/>
                <w:color w:val="F26522" w:themeColor="accent1"/>
                <w:sz w:val="36"/>
                <w:szCs w:val="36"/>
              </w:rPr>
              <w:t xml:space="preserve">CMP330: </w:t>
            </w:r>
            <w:r w:rsidRPr="00EC55AB">
              <w:rPr>
                <w:b/>
                <w:color w:val="F26522" w:themeColor="accent1"/>
                <w:sz w:val="36"/>
                <w:szCs w:val="36"/>
              </w:rPr>
              <w:t xml:space="preserve">Allowing new Transmission Connected parties to build Connection Assets greater than 2km in length &amp; CMP374: </w:t>
            </w:r>
            <w:r w:rsidRPr="00EC55AB">
              <w:rPr>
                <w:rFonts w:ascii="Arial" w:hAnsi="Arial" w:cs="Arial"/>
                <w:b/>
                <w:color w:val="F26522" w:themeColor="accent1"/>
                <w:sz w:val="36"/>
                <w:szCs w:val="36"/>
              </w:rPr>
              <w:t>Extending contestability for Transmission Connections</w:t>
            </w:r>
          </w:p>
          <w:p w14:paraId="667B8590" w14:textId="77777777" w:rsidR="00B1477D" w:rsidRDefault="00514EED" w:rsidP="00B1477D">
            <w:pPr>
              <w:rPr>
                <w:b/>
              </w:rPr>
            </w:pPr>
            <w:r>
              <w:rPr>
                <w:rFonts w:cs="Arial"/>
                <w:b/>
              </w:rPr>
              <w:t>Overview:</w:t>
            </w:r>
            <w:r w:rsidRPr="6DC9E538">
              <w:rPr>
                <w:noProof/>
              </w:rPr>
              <w:t xml:space="preserve"> </w:t>
            </w:r>
            <w:r w:rsidR="00B1477D" w:rsidRPr="00391015">
              <w:rPr>
                <w:b/>
              </w:rPr>
              <w:t xml:space="preserve"> </w:t>
            </w:r>
          </w:p>
          <w:p w14:paraId="37CC5B2E" w14:textId="2BB5549B" w:rsidR="00B1477D" w:rsidRDefault="00B1477D" w:rsidP="00B1477D">
            <w:r w:rsidRPr="00391015">
              <w:rPr>
                <w:b/>
              </w:rPr>
              <w:t>CMP330:</w:t>
            </w:r>
            <w:r>
              <w:t xml:space="preserve"> </w:t>
            </w:r>
            <w:r w:rsidRPr="00E57560">
              <w:t xml:space="preserve">To amend the definition of Connection Assets in </w:t>
            </w:r>
            <w:r>
              <w:t>S</w:t>
            </w:r>
            <w:r w:rsidRPr="00E57560">
              <w:t>ection 14 of the CUSC to allow cable and overhead line lengths over 2km to be contestable where agreed between the Transmission Owner and the User.</w:t>
            </w:r>
          </w:p>
          <w:p w14:paraId="0D402D02" w14:textId="35D2BAD2" w:rsidR="00470B5B" w:rsidRDefault="00B1477D" w:rsidP="00B1477D">
            <w:r w:rsidRPr="00391015">
              <w:rPr>
                <w:b/>
              </w:rPr>
              <w:t>CMP374:</w:t>
            </w:r>
            <w:r>
              <w:t xml:space="preserve"> </w:t>
            </w:r>
            <w:r w:rsidRPr="00391015">
              <w:rPr>
                <w:shd w:val="clear" w:color="auto" w:fill="FFFFFF"/>
              </w:rPr>
              <w:t>To allow new connectees to construct transmission assets to facilitate their connection to the wider transmission network. </w:t>
            </w:r>
          </w:p>
          <w:p w14:paraId="720B4E8F" w14:textId="77777777" w:rsidR="005603D9" w:rsidRPr="005603D9" w:rsidRDefault="005603D9" w:rsidP="009D3CD2"/>
        </w:tc>
        <w:tc>
          <w:tcPr>
            <w:tcW w:w="4536" w:type="dxa"/>
            <w:gridSpan w:val="2"/>
            <w:shd w:val="clear" w:color="auto" w:fill="auto"/>
          </w:tcPr>
          <w:p w14:paraId="36D1C3ED" w14:textId="77777777" w:rsidR="008B5413" w:rsidRDefault="00470B5B" w:rsidP="009D3CD2">
            <w:pPr>
              <w:rPr>
                <w:b/>
              </w:rPr>
            </w:pPr>
            <w:r w:rsidRPr="005603D9">
              <w:rPr>
                <w:b/>
              </w:rPr>
              <w:t xml:space="preserve">Modification process &amp; timetable     </w:t>
            </w:r>
          </w:p>
          <w:p w14:paraId="28563E3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2D960449" wp14:editId="6F2F221C">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BF5303"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F32A11441D374D5D9FECBDE0266C6D24"/>
                                      </w:placeholder>
                                      <w:date w:fullDate="2021-05-20T00:00:00Z">
                                        <w:dateFormat w:val="dd MMMM yyyy"/>
                                        <w:lid w:val="en-GB"/>
                                        <w:storeMappedDataAs w:val="dateTime"/>
                                        <w:calendar w:val="gregorian"/>
                                      </w:date>
                                    </w:sdtPr>
                                    <w:sdtEndPr/>
                                    <w:sdtContent>
                                      <w:p w14:paraId="5AE05056" w14:textId="7A567BD2" w:rsidR="009446C6" w:rsidRPr="00644FFB" w:rsidRDefault="00B1477D" w:rsidP="008B5413">
                                        <w:pPr>
                                          <w:rPr>
                                            <w:color w:val="000000"/>
                                            <w:sz w:val="20"/>
                                          </w:rPr>
                                        </w:pPr>
                                        <w:r>
                                          <w:rPr>
                                            <w:color w:val="000000"/>
                                            <w:sz w:val="20"/>
                                          </w:rPr>
                                          <w:t>20 May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91CEAC"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DB29EF0" w14:textId="0F5FC656" w:rsidR="009446C6" w:rsidRPr="004F10E6" w:rsidRDefault="00704867" w:rsidP="008B5413">
                                    <w:pPr>
                                      <w:rPr>
                                        <w:color w:val="000000"/>
                                      </w:rPr>
                                    </w:pPr>
                                    <w:sdt>
                                      <w:sdtPr>
                                        <w:rPr>
                                          <w:rStyle w:val="TimelineChar"/>
                                        </w:rPr>
                                        <w:alias w:val="Code Administrator Use"/>
                                        <w:tag w:val="Code Administrator Use"/>
                                        <w:id w:val="-2121677914"/>
                                        <w:date w:fullDate="2021-12-17T00:00:00Z">
                                          <w:dateFormat w:val="dd MMMM yyyy"/>
                                          <w:lid w:val="en-GB"/>
                                          <w:storeMappedDataAs w:val="dateTime"/>
                                          <w:calendar w:val="gregorian"/>
                                        </w:date>
                                      </w:sdtPr>
                                      <w:sdtEndPr>
                                        <w:rPr>
                                          <w:rStyle w:val="TimelineChar"/>
                                        </w:rPr>
                                      </w:sdtEndPr>
                                      <w:sdtContent>
                                        <w:r w:rsidR="00B1477D">
                                          <w:rPr>
                                            <w:rStyle w:val="TimelineChar"/>
                                          </w:rPr>
                                          <w:t>17 December 2021</w:t>
                                        </w:r>
                                      </w:sdtContent>
                                    </w:sdt>
                                    <w:r w:rsidR="009446C6">
                                      <w:rPr>
                                        <w:color w:val="000000"/>
                                      </w:rPr>
                                      <w:t xml:space="preserve"> - </w:t>
                                    </w:r>
                                    <w:sdt>
                                      <w:sdtPr>
                                        <w:rPr>
                                          <w:rStyle w:val="TimelineChar"/>
                                        </w:rPr>
                                        <w:alias w:val="Code Administrator Use"/>
                                        <w:tag w:val="Code Administrator Use"/>
                                        <w:id w:val="610788143"/>
                                        <w:date w:fullDate="2022-01-17T00:00:00Z">
                                          <w:dateFormat w:val="dd MMMM yyyy"/>
                                          <w:lid w:val="en-GB"/>
                                          <w:storeMappedDataAs w:val="dateTime"/>
                                          <w:calendar w:val="gregorian"/>
                                        </w:date>
                                      </w:sdtPr>
                                      <w:sdtEndPr>
                                        <w:rPr>
                                          <w:rStyle w:val="TimelineChar"/>
                                        </w:rPr>
                                      </w:sdtEndPr>
                                      <w:sdtContent>
                                        <w:r w:rsidR="00B1477D">
                                          <w:rPr>
                                            <w:rStyle w:val="TimelineChar"/>
                                          </w:rPr>
                                          <w:t>17 January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52CBA7"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4-20T00:00:00Z">
                                        <w:dateFormat w:val="dd MMMM yyyy"/>
                                        <w:lid w:val="en-GB"/>
                                        <w:storeMappedDataAs w:val="dateTime"/>
                                        <w:calendar w:val="gregorian"/>
                                      </w:date>
                                    </w:sdtPr>
                                    <w:sdtEndPr>
                                      <w:rPr>
                                        <w:rStyle w:val="TimelineChar"/>
                                      </w:rPr>
                                    </w:sdtEndPr>
                                    <w:sdtContent>
                                      <w:p w14:paraId="5B5B9B03" w14:textId="26F987BD" w:rsidR="009446C6" w:rsidRPr="004162CB" w:rsidRDefault="00582A1A" w:rsidP="004162CB">
                                        <w:pPr>
                                          <w:pStyle w:val="Timeline"/>
                                          <w:rPr>
                                            <w:rStyle w:val="TimelineChar"/>
                                            <w:color w:val="FFFFFF" w:themeColor="background1"/>
                                          </w:rPr>
                                        </w:pPr>
                                        <w:del w:id="0" w:author="Milly Lewis" w:date="2023-03-29T14:54:00Z">
                                          <w:r w:rsidDel="003E521E">
                                            <w:rPr>
                                              <w:rStyle w:val="TimelineChar"/>
                                              <w:color w:val="FFFFFF" w:themeColor="background1"/>
                                            </w:rPr>
                                            <w:delText>23 March 2023</w:delText>
                                          </w:r>
                                        </w:del>
                                        <w:ins w:id="1" w:author="Milly Lewis" w:date="2023-03-29T14:54:00Z">
                                          <w:r w:rsidR="003E521E">
                                            <w:rPr>
                                              <w:rStyle w:val="TimelineChar"/>
                                              <w:color w:val="FFFFFF" w:themeColor="background1"/>
                                            </w:rPr>
                                            <w:t>20 April 2023</w:t>
                                          </w:r>
                                        </w:ins>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04F281"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7DD81CF8" w14:textId="47C07A36" w:rsidR="009446C6" w:rsidRPr="004162CB" w:rsidRDefault="00704867" w:rsidP="004162CB">
                                    <w:pPr>
                                      <w:pStyle w:val="Timeline"/>
                                    </w:pPr>
                                    <w:sdt>
                                      <w:sdtPr>
                                        <w:rPr>
                                          <w:rStyle w:val="TimelineChar"/>
                                        </w:rPr>
                                        <w:alias w:val="Code Administrator Use"/>
                                        <w:tag w:val="Code Administrator Use"/>
                                        <w:id w:val="-1327815135"/>
                                        <w:date w:fullDate="2023-05-03T00:00:00Z">
                                          <w:dateFormat w:val="dd MMMM yyyy"/>
                                          <w:lid w:val="en-GB"/>
                                          <w:storeMappedDataAs w:val="dateTime"/>
                                          <w:calendar w:val="gregorian"/>
                                        </w:date>
                                      </w:sdtPr>
                                      <w:sdtEndPr>
                                        <w:rPr>
                                          <w:rStyle w:val="TimelineChar"/>
                                        </w:rPr>
                                      </w:sdtEndPr>
                                      <w:sdtContent>
                                        <w:del w:id="2" w:author="Milly Lewis" w:date="2023-03-29T14:55:00Z">
                                          <w:r w:rsidR="00242BC3" w:rsidDel="00A92798">
                                            <w:rPr>
                                              <w:rStyle w:val="TimelineChar"/>
                                            </w:rPr>
                                            <w:delText>05 April 2023</w:delText>
                                          </w:r>
                                        </w:del>
                                        <w:ins w:id="3" w:author="Milly Lewis" w:date="2023-03-29T14:55:00Z">
                                          <w:r w:rsidR="00A92798">
                                            <w:rPr>
                                              <w:rStyle w:val="TimelineChar"/>
                                            </w:rPr>
                                            <w:t>03 May 2023</w:t>
                                          </w:r>
                                        </w:ins>
                                      </w:sdtContent>
                                    </w:sdt>
                                    <w:r w:rsidR="009446C6" w:rsidRPr="004162CB">
                                      <w:t xml:space="preserve"> - </w:t>
                                    </w:r>
                                    <w:sdt>
                                      <w:sdtPr>
                                        <w:rPr>
                                          <w:rStyle w:val="TimelineChar"/>
                                        </w:rPr>
                                        <w:alias w:val="Code Administrator Use"/>
                                        <w:tag w:val="Code Administrator Use"/>
                                        <w:id w:val="-5523772"/>
                                        <w:date w:fullDate="2023-06-02T00:00:00Z">
                                          <w:dateFormat w:val="dd MMMM yyyy"/>
                                          <w:lid w:val="en-GB"/>
                                          <w:storeMappedDataAs w:val="dateTime"/>
                                          <w:calendar w:val="gregorian"/>
                                        </w:date>
                                      </w:sdtPr>
                                      <w:sdtEndPr>
                                        <w:rPr>
                                          <w:rStyle w:val="TimelineChar"/>
                                        </w:rPr>
                                      </w:sdtEndPr>
                                      <w:sdtContent>
                                        <w:del w:id="4" w:author="Milly Lewis" w:date="2023-03-29T14:55:00Z">
                                          <w:r w:rsidR="00242BC3" w:rsidDel="00A92798">
                                            <w:rPr>
                                              <w:rStyle w:val="TimelineChar"/>
                                            </w:rPr>
                                            <w:delText>05 May 2023</w:delText>
                                          </w:r>
                                        </w:del>
                                        <w:ins w:id="5" w:author="Milly Lewis" w:date="2023-03-29T14:55:00Z">
                                          <w:r w:rsidR="00A92798">
                                            <w:rPr>
                                              <w:rStyle w:val="TimelineChar"/>
                                            </w:rPr>
                                            <w:t>02 June 2023</w:t>
                                          </w:r>
                                        </w:ins>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B66A0C" w14:textId="4F681D79" w:rsidR="009446C6" w:rsidRPr="000F26AE" w:rsidRDefault="009446C6" w:rsidP="008B5413">
                                    <w:pPr>
                                      <w:rPr>
                                        <w:b/>
                                        <w:color w:val="F26522" w:themeColor="accent1"/>
                                        <w:sz w:val="22"/>
                                      </w:rPr>
                                    </w:pPr>
                                    <w:r w:rsidRPr="000F26AE">
                                      <w:rPr>
                                        <w:b/>
                                        <w:color w:val="F26522" w:themeColor="accent1"/>
                                        <w:sz w:val="22"/>
                                      </w:rPr>
                                      <w:t xml:space="preserve">Draft </w:t>
                                    </w:r>
                                    <w:r w:rsidR="00A139F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6-22T00:00:00Z">
                                        <w:dateFormat w:val="dd MMMM yyyy"/>
                                        <w:lid w:val="en-GB"/>
                                        <w:storeMappedDataAs w:val="dateTime"/>
                                        <w:calendar w:val="gregorian"/>
                                      </w:date>
                                    </w:sdtPr>
                                    <w:sdtEndPr>
                                      <w:rPr>
                                        <w:rStyle w:val="TimelineChar"/>
                                      </w:rPr>
                                    </w:sdtEndPr>
                                    <w:sdtContent>
                                      <w:p w14:paraId="270F128C" w14:textId="6BB8A349" w:rsidR="009446C6" w:rsidRPr="004F10E6" w:rsidRDefault="001F6597" w:rsidP="008B5413">
                                        <w:pPr>
                                          <w:rPr>
                                            <w:color w:val="000000"/>
                                          </w:rPr>
                                        </w:pPr>
                                        <w:del w:id="6" w:author="Milly Lewis" w:date="2023-03-29T14:55:00Z">
                                          <w:r w:rsidDel="00704867">
                                            <w:rPr>
                                              <w:rStyle w:val="TimelineChar"/>
                                            </w:rPr>
                                            <w:delText>18 May 2023</w:delText>
                                          </w:r>
                                        </w:del>
                                        <w:ins w:id="7" w:author="Milly Lewis" w:date="2023-03-29T14:55:00Z">
                                          <w:r w:rsidR="00704867">
                                            <w:rPr>
                                              <w:rStyle w:val="TimelineChar"/>
                                            </w:rPr>
                                            <w:t>22 June 2023</w:t>
                                          </w:r>
                                        </w:ins>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F83984" w14:textId="3C080A61" w:rsidR="009446C6" w:rsidRPr="000F26AE" w:rsidRDefault="002C5FBB" w:rsidP="008B5413">
                                    <w:pPr>
                                      <w:rPr>
                                        <w:b/>
                                        <w:color w:val="F26522" w:themeColor="accent1"/>
                                        <w:sz w:val="22"/>
                                      </w:rPr>
                                    </w:pPr>
                                    <w:r w:rsidRPr="000F26AE">
                                      <w:rPr>
                                        <w:b/>
                                        <w:color w:val="F26522" w:themeColor="accent1"/>
                                        <w:sz w:val="22"/>
                                      </w:rPr>
                                      <w:t xml:space="preserve">Final </w:t>
                                    </w:r>
                                    <w:r>
                                      <w:rPr>
                                        <w:b/>
                                        <w:color w:val="F26522" w:themeColor="accent1"/>
                                        <w:sz w:val="22"/>
                                      </w:rPr>
                                      <w:t>Modification</w:t>
                                    </w:r>
                                    <w:r w:rsidR="009446C6" w:rsidRPr="000F26AE">
                                      <w:rPr>
                                        <w:b/>
                                        <w:color w:val="F26522" w:themeColor="accent1"/>
                                        <w:sz w:val="22"/>
                                      </w:rPr>
                                      <w:t xml:space="preserve"> Report</w:t>
                                    </w:r>
                                  </w:p>
                                  <w:sdt>
                                    <w:sdtPr>
                                      <w:rPr>
                                        <w:rStyle w:val="TimelineChar"/>
                                      </w:rPr>
                                      <w:alias w:val="Code Administrator Use"/>
                                      <w:tag w:val="Code Administrator Use"/>
                                      <w:id w:val="1658186974"/>
                                      <w:date w:fullDate="2023-07-12T00:00:00Z">
                                        <w:dateFormat w:val="dd MMMM yyyy"/>
                                        <w:lid w:val="en-GB"/>
                                        <w:storeMappedDataAs w:val="dateTime"/>
                                        <w:calendar w:val="gregorian"/>
                                      </w:date>
                                    </w:sdtPr>
                                    <w:sdtEndPr>
                                      <w:rPr>
                                        <w:rStyle w:val="TimelineChar"/>
                                      </w:rPr>
                                    </w:sdtEndPr>
                                    <w:sdtContent>
                                      <w:p w14:paraId="3DC351FF" w14:textId="079FB482" w:rsidR="009446C6" w:rsidRPr="004F10E6" w:rsidRDefault="001F6597" w:rsidP="008B5413">
                                        <w:pPr>
                                          <w:rPr>
                                            <w:color w:val="000000"/>
                                          </w:rPr>
                                        </w:pPr>
                                        <w:del w:id="8" w:author="Milly Lewis" w:date="2023-03-29T14:55:00Z">
                                          <w:r w:rsidDel="00704867">
                                            <w:rPr>
                                              <w:rStyle w:val="TimelineChar"/>
                                            </w:rPr>
                                            <w:delText>07 June 2023</w:delText>
                                          </w:r>
                                        </w:del>
                                        <w:ins w:id="9" w:author="Milly Lewis" w:date="2023-03-29T14:55:00Z">
                                          <w:r w:rsidR="00704867">
                                            <w:rPr>
                                              <w:rStyle w:val="TimelineChar"/>
                                            </w:rPr>
                                            <w:t>12 July 2023</w:t>
                                          </w:r>
                                        </w:ins>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22184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1097896" w14:textId="631D6922" w:rsidR="009446C6" w:rsidRPr="004F10E6" w:rsidRDefault="00222DCF"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59A8EC"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53B60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94BA"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328C07"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91524"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2EEEF7"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D19C71"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960449"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24BF5303"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F32A11441D374D5D9FECBDE0266C6D24"/>
                                </w:placeholder>
                                <w:date w:fullDate="2021-05-20T00:00:00Z">
                                  <w:dateFormat w:val="dd MMMM yyyy"/>
                                  <w:lid w:val="en-GB"/>
                                  <w:storeMappedDataAs w:val="dateTime"/>
                                  <w:calendar w:val="gregorian"/>
                                </w:date>
                              </w:sdtPr>
                              <w:sdtEndPr/>
                              <w:sdtContent>
                                <w:p w14:paraId="5AE05056" w14:textId="7A567BD2" w:rsidR="009446C6" w:rsidRPr="00644FFB" w:rsidRDefault="00B1477D" w:rsidP="008B5413">
                                  <w:pPr>
                                    <w:rPr>
                                      <w:color w:val="000000"/>
                                      <w:sz w:val="20"/>
                                    </w:rPr>
                                  </w:pPr>
                                  <w:r>
                                    <w:rPr>
                                      <w:color w:val="000000"/>
                                      <w:sz w:val="20"/>
                                    </w:rPr>
                                    <w:t>20 May 2021</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6D91CEAC"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DB29EF0" w14:textId="0F5FC656" w:rsidR="009446C6" w:rsidRPr="004F10E6" w:rsidRDefault="00704867" w:rsidP="008B5413">
                              <w:pPr>
                                <w:rPr>
                                  <w:color w:val="000000"/>
                                </w:rPr>
                              </w:pPr>
                              <w:sdt>
                                <w:sdtPr>
                                  <w:rPr>
                                    <w:rStyle w:val="TimelineChar"/>
                                  </w:rPr>
                                  <w:alias w:val="Code Administrator Use"/>
                                  <w:tag w:val="Code Administrator Use"/>
                                  <w:id w:val="-2121677914"/>
                                  <w:date w:fullDate="2021-12-17T00:00:00Z">
                                    <w:dateFormat w:val="dd MMMM yyyy"/>
                                    <w:lid w:val="en-GB"/>
                                    <w:storeMappedDataAs w:val="dateTime"/>
                                    <w:calendar w:val="gregorian"/>
                                  </w:date>
                                </w:sdtPr>
                                <w:sdtEndPr>
                                  <w:rPr>
                                    <w:rStyle w:val="TimelineChar"/>
                                  </w:rPr>
                                </w:sdtEndPr>
                                <w:sdtContent>
                                  <w:r w:rsidR="00B1477D">
                                    <w:rPr>
                                      <w:rStyle w:val="TimelineChar"/>
                                    </w:rPr>
                                    <w:t>17 December 2021</w:t>
                                  </w:r>
                                </w:sdtContent>
                              </w:sdt>
                              <w:r w:rsidR="009446C6">
                                <w:rPr>
                                  <w:color w:val="000000"/>
                                </w:rPr>
                                <w:t xml:space="preserve"> - </w:t>
                              </w:r>
                              <w:sdt>
                                <w:sdtPr>
                                  <w:rPr>
                                    <w:rStyle w:val="TimelineChar"/>
                                  </w:rPr>
                                  <w:alias w:val="Code Administrator Use"/>
                                  <w:tag w:val="Code Administrator Use"/>
                                  <w:id w:val="610788143"/>
                                  <w:date w:fullDate="2022-01-17T00:00:00Z">
                                    <w:dateFormat w:val="dd MMMM yyyy"/>
                                    <w:lid w:val="en-GB"/>
                                    <w:storeMappedDataAs w:val="dateTime"/>
                                    <w:calendar w:val="gregorian"/>
                                  </w:date>
                                </w:sdtPr>
                                <w:sdtEndPr>
                                  <w:rPr>
                                    <w:rStyle w:val="TimelineChar"/>
                                  </w:rPr>
                                </w:sdtEndPr>
                                <w:sdtContent>
                                  <w:r w:rsidR="00B1477D">
                                    <w:rPr>
                                      <w:rStyle w:val="TimelineChar"/>
                                    </w:rPr>
                                    <w:t>17 January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3852CBA7"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4-20T00:00:00Z">
                                  <w:dateFormat w:val="dd MMMM yyyy"/>
                                  <w:lid w:val="en-GB"/>
                                  <w:storeMappedDataAs w:val="dateTime"/>
                                  <w:calendar w:val="gregorian"/>
                                </w:date>
                              </w:sdtPr>
                              <w:sdtEndPr>
                                <w:rPr>
                                  <w:rStyle w:val="TimelineChar"/>
                                </w:rPr>
                              </w:sdtEndPr>
                              <w:sdtContent>
                                <w:p w14:paraId="5B5B9B03" w14:textId="26F987BD" w:rsidR="009446C6" w:rsidRPr="004162CB" w:rsidRDefault="00582A1A" w:rsidP="004162CB">
                                  <w:pPr>
                                    <w:pStyle w:val="Timeline"/>
                                    <w:rPr>
                                      <w:rStyle w:val="TimelineChar"/>
                                      <w:color w:val="FFFFFF" w:themeColor="background1"/>
                                    </w:rPr>
                                  </w:pPr>
                                  <w:del w:id="10" w:author="Milly Lewis" w:date="2023-03-29T14:54:00Z">
                                    <w:r w:rsidDel="003E521E">
                                      <w:rPr>
                                        <w:rStyle w:val="TimelineChar"/>
                                        <w:color w:val="FFFFFF" w:themeColor="background1"/>
                                      </w:rPr>
                                      <w:delText>23 March 2023</w:delText>
                                    </w:r>
                                  </w:del>
                                  <w:ins w:id="11" w:author="Milly Lewis" w:date="2023-03-29T14:54:00Z">
                                    <w:r w:rsidR="003E521E">
                                      <w:rPr>
                                        <w:rStyle w:val="TimelineChar"/>
                                        <w:color w:val="FFFFFF" w:themeColor="background1"/>
                                      </w:rPr>
                                      <w:t>20 April 2023</w:t>
                                    </w:r>
                                  </w:ins>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6904F281"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7DD81CF8" w14:textId="47C07A36" w:rsidR="009446C6" w:rsidRPr="004162CB" w:rsidRDefault="00704867" w:rsidP="004162CB">
                              <w:pPr>
                                <w:pStyle w:val="Timeline"/>
                              </w:pPr>
                              <w:sdt>
                                <w:sdtPr>
                                  <w:rPr>
                                    <w:rStyle w:val="TimelineChar"/>
                                  </w:rPr>
                                  <w:alias w:val="Code Administrator Use"/>
                                  <w:tag w:val="Code Administrator Use"/>
                                  <w:id w:val="-1327815135"/>
                                  <w:date w:fullDate="2023-05-03T00:00:00Z">
                                    <w:dateFormat w:val="dd MMMM yyyy"/>
                                    <w:lid w:val="en-GB"/>
                                    <w:storeMappedDataAs w:val="dateTime"/>
                                    <w:calendar w:val="gregorian"/>
                                  </w:date>
                                </w:sdtPr>
                                <w:sdtEndPr>
                                  <w:rPr>
                                    <w:rStyle w:val="TimelineChar"/>
                                  </w:rPr>
                                </w:sdtEndPr>
                                <w:sdtContent>
                                  <w:del w:id="12" w:author="Milly Lewis" w:date="2023-03-29T14:55:00Z">
                                    <w:r w:rsidR="00242BC3" w:rsidDel="00A92798">
                                      <w:rPr>
                                        <w:rStyle w:val="TimelineChar"/>
                                      </w:rPr>
                                      <w:delText>05 April 2023</w:delText>
                                    </w:r>
                                  </w:del>
                                  <w:ins w:id="13" w:author="Milly Lewis" w:date="2023-03-29T14:55:00Z">
                                    <w:r w:rsidR="00A92798">
                                      <w:rPr>
                                        <w:rStyle w:val="TimelineChar"/>
                                      </w:rPr>
                                      <w:t>03 May 2023</w:t>
                                    </w:r>
                                  </w:ins>
                                </w:sdtContent>
                              </w:sdt>
                              <w:r w:rsidR="009446C6" w:rsidRPr="004162CB">
                                <w:t xml:space="preserve"> - </w:t>
                              </w:r>
                              <w:sdt>
                                <w:sdtPr>
                                  <w:rPr>
                                    <w:rStyle w:val="TimelineChar"/>
                                  </w:rPr>
                                  <w:alias w:val="Code Administrator Use"/>
                                  <w:tag w:val="Code Administrator Use"/>
                                  <w:id w:val="-5523772"/>
                                  <w:date w:fullDate="2023-06-02T00:00:00Z">
                                    <w:dateFormat w:val="dd MMMM yyyy"/>
                                    <w:lid w:val="en-GB"/>
                                    <w:storeMappedDataAs w:val="dateTime"/>
                                    <w:calendar w:val="gregorian"/>
                                  </w:date>
                                </w:sdtPr>
                                <w:sdtEndPr>
                                  <w:rPr>
                                    <w:rStyle w:val="TimelineChar"/>
                                  </w:rPr>
                                </w:sdtEndPr>
                                <w:sdtContent>
                                  <w:del w:id="14" w:author="Milly Lewis" w:date="2023-03-29T14:55:00Z">
                                    <w:r w:rsidR="00242BC3" w:rsidDel="00A92798">
                                      <w:rPr>
                                        <w:rStyle w:val="TimelineChar"/>
                                      </w:rPr>
                                      <w:delText>05 May 2023</w:delText>
                                    </w:r>
                                  </w:del>
                                  <w:ins w:id="15" w:author="Milly Lewis" w:date="2023-03-29T14:55:00Z">
                                    <w:r w:rsidR="00A92798">
                                      <w:rPr>
                                        <w:rStyle w:val="TimelineChar"/>
                                      </w:rPr>
                                      <w:t>02 June 2023</w:t>
                                    </w:r>
                                  </w:ins>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EB66A0C" w14:textId="4F681D79" w:rsidR="009446C6" w:rsidRPr="000F26AE" w:rsidRDefault="009446C6" w:rsidP="008B5413">
                              <w:pPr>
                                <w:rPr>
                                  <w:b/>
                                  <w:color w:val="F26522" w:themeColor="accent1"/>
                                  <w:sz w:val="22"/>
                                </w:rPr>
                              </w:pPr>
                              <w:r w:rsidRPr="000F26AE">
                                <w:rPr>
                                  <w:b/>
                                  <w:color w:val="F26522" w:themeColor="accent1"/>
                                  <w:sz w:val="22"/>
                                </w:rPr>
                                <w:t xml:space="preserve">Draft </w:t>
                              </w:r>
                              <w:r w:rsidR="00A139F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6-22T00:00:00Z">
                                  <w:dateFormat w:val="dd MMMM yyyy"/>
                                  <w:lid w:val="en-GB"/>
                                  <w:storeMappedDataAs w:val="dateTime"/>
                                  <w:calendar w:val="gregorian"/>
                                </w:date>
                              </w:sdtPr>
                              <w:sdtEndPr>
                                <w:rPr>
                                  <w:rStyle w:val="TimelineChar"/>
                                </w:rPr>
                              </w:sdtEndPr>
                              <w:sdtContent>
                                <w:p w14:paraId="270F128C" w14:textId="6BB8A349" w:rsidR="009446C6" w:rsidRPr="004F10E6" w:rsidRDefault="001F6597" w:rsidP="008B5413">
                                  <w:pPr>
                                    <w:rPr>
                                      <w:color w:val="000000"/>
                                    </w:rPr>
                                  </w:pPr>
                                  <w:del w:id="16" w:author="Milly Lewis" w:date="2023-03-29T14:55:00Z">
                                    <w:r w:rsidDel="00704867">
                                      <w:rPr>
                                        <w:rStyle w:val="TimelineChar"/>
                                      </w:rPr>
                                      <w:delText>18 May 2023</w:delText>
                                    </w:r>
                                  </w:del>
                                  <w:ins w:id="17" w:author="Milly Lewis" w:date="2023-03-29T14:55:00Z">
                                    <w:r w:rsidR="00704867">
                                      <w:rPr>
                                        <w:rStyle w:val="TimelineChar"/>
                                      </w:rPr>
                                      <w:t>22 June 2023</w:t>
                                    </w:r>
                                  </w:ins>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30F83984" w14:textId="3C080A61" w:rsidR="009446C6" w:rsidRPr="000F26AE" w:rsidRDefault="002C5FBB" w:rsidP="008B5413">
                              <w:pPr>
                                <w:rPr>
                                  <w:b/>
                                  <w:color w:val="F26522" w:themeColor="accent1"/>
                                  <w:sz w:val="22"/>
                                </w:rPr>
                              </w:pPr>
                              <w:r w:rsidRPr="000F26AE">
                                <w:rPr>
                                  <w:b/>
                                  <w:color w:val="F26522" w:themeColor="accent1"/>
                                  <w:sz w:val="22"/>
                                </w:rPr>
                                <w:t xml:space="preserve">Final </w:t>
                              </w:r>
                              <w:r>
                                <w:rPr>
                                  <w:b/>
                                  <w:color w:val="F26522" w:themeColor="accent1"/>
                                  <w:sz w:val="22"/>
                                </w:rPr>
                                <w:t>Modification</w:t>
                              </w:r>
                              <w:r w:rsidR="009446C6" w:rsidRPr="000F26AE">
                                <w:rPr>
                                  <w:b/>
                                  <w:color w:val="F26522" w:themeColor="accent1"/>
                                  <w:sz w:val="22"/>
                                </w:rPr>
                                <w:t xml:space="preserve"> Report</w:t>
                              </w:r>
                            </w:p>
                            <w:sdt>
                              <w:sdtPr>
                                <w:rPr>
                                  <w:rStyle w:val="TimelineChar"/>
                                </w:rPr>
                                <w:alias w:val="Code Administrator Use"/>
                                <w:tag w:val="Code Administrator Use"/>
                                <w:id w:val="1658186974"/>
                                <w:date w:fullDate="2023-07-12T00:00:00Z">
                                  <w:dateFormat w:val="dd MMMM yyyy"/>
                                  <w:lid w:val="en-GB"/>
                                  <w:storeMappedDataAs w:val="dateTime"/>
                                  <w:calendar w:val="gregorian"/>
                                </w:date>
                              </w:sdtPr>
                              <w:sdtEndPr>
                                <w:rPr>
                                  <w:rStyle w:val="TimelineChar"/>
                                </w:rPr>
                              </w:sdtEndPr>
                              <w:sdtContent>
                                <w:p w14:paraId="3DC351FF" w14:textId="079FB482" w:rsidR="009446C6" w:rsidRPr="004F10E6" w:rsidRDefault="001F6597" w:rsidP="008B5413">
                                  <w:pPr>
                                    <w:rPr>
                                      <w:color w:val="000000"/>
                                    </w:rPr>
                                  </w:pPr>
                                  <w:del w:id="18" w:author="Milly Lewis" w:date="2023-03-29T14:55:00Z">
                                    <w:r w:rsidDel="00704867">
                                      <w:rPr>
                                        <w:rStyle w:val="TimelineChar"/>
                                      </w:rPr>
                                      <w:delText>07 June 2023</w:delText>
                                    </w:r>
                                  </w:del>
                                  <w:ins w:id="19" w:author="Milly Lewis" w:date="2023-03-29T14:55:00Z">
                                    <w:r w:rsidR="00704867">
                                      <w:rPr>
                                        <w:rStyle w:val="TimelineChar"/>
                                      </w:rPr>
                                      <w:t>12 July 2023</w:t>
                                    </w:r>
                                  </w:ins>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3222184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1097896" w14:textId="631D6922" w:rsidR="009446C6" w:rsidRPr="004F10E6" w:rsidRDefault="00222DCF"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6E59A8EC"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753B60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F5494BA"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9328C07"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B191524"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192EEEF7"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AD19C71"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00B39FAB" w14:textId="77777777" w:rsidTr="00A747AE">
        <w:trPr>
          <w:trHeight w:val="792"/>
        </w:trPr>
        <w:tc>
          <w:tcPr>
            <w:tcW w:w="9639" w:type="dxa"/>
            <w:gridSpan w:val="4"/>
            <w:shd w:val="clear" w:color="auto" w:fill="auto"/>
          </w:tcPr>
          <w:p w14:paraId="3FC497C1"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73FE9D6E"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w:t>
            </w:r>
            <w:r w:rsidRPr="007770F2">
              <w:rPr>
                <w:noProof/>
                <w:sz w:val="24"/>
              </w:rPr>
              <w:t xml:space="preserve">full </w:t>
            </w:r>
            <w:hyperlink w:anchor="_Why_change?" w:history="1">
              <w:r w:rsidR="0039436B" w:rsidRPr="007770F2">
                <w:rPr>
                  <w:rStyle w:val="Hyperlink"/>
                  <w:rFonts w:eastAsiaTheme="majorEastAsia"/>
                  <w:sz w:val="24"/>
                </w:rPr>
                <w:t>Workgroup</w:t>
              </w:r>
            </w:hyperlink>
            <w:r w:rsidR="0039436B">
              <w:rPr>
                <w:rStyle w:val="Hyperlink"/>
                <w:rFonts w:eastAsiaTheme="majorEastAsia"/>
                <w:sz w:val="24"/>
              </w:rPr>
              <w:t xml:space="preserve"> Report</w:t>
            </w:r>
          </w:p>
          <w:p w14:paraId="09EA6865"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7536C172" w14:textId="77777777" w:rsidTr="00A747AE">
        <w:trPr>
          <w:trHeight w:val="585"/>
        </w:trPr>
        <w:tc>
          <w:tcPr>
            <w:tcW w:w="9639" w:type="dxa"/>
            <w:gridSpan w:val="4"/>
            <w:shd w:val="clear" w:color="auto" w:fill="auto"/>
          </w:tcPr>
          <w:p w14:paraId="060126B6" w14:textId="5CC4EE2D"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The Workgroup have finalised the proposer’s solution as well as </w:t>
            </w:r>
            <w:r w:rsidR="007770F2" w:rsidRPr="007770F2">
              <w:rPr>
                <w:highlight w:val="yellow"/>
              </w:rPr>
              <w:t xml:space="preserve">1 </w:t>
            </w:r>
            <w:r w:rsidR="00B85154" w:rsidRPr="007770F2">
              <w:rPr>
                <w:highlight w:val="yellow"/>
              </w:rPr>
              <w:t>alternative solutions</w:t>
            </w:r>
            <w:r w:rsidR="00B85154">
              <w:t>. They are now seeking approval from the Panel that the Workgroup have met their Terms of Reference and can proceed to Code Administrator Consultation.</w:t>
            </w:r>
            <w:r w:rsidR="00B85154">
              <w:rPr>
                <w:rFonts w:ascii="Times New Roman" w:hAnsi="Times New Roman"/>
              </w:rPr>
              <w:t xml:space="preserve"> </w:t>
            </w:r>
          </w:p>
        </w:tc>
      </w:tr>
      <w:tr w:rsidR="00470B5B" w:rsidRPr="005603D9" w14:paraId="18592E81" w14:textId="77777777" w:rsidTr="00A747AE">
        <w:trPr>
          <w:trHeight w:val="395"/>
        </w:trPr>
        <w:tc>
          <w:tcPr>
            <w:tcW w:w="9639" w:type="dxa"/>
            <w:gridSpan w:val="4"/>
            <w:shd w:val="clear" w:color="auto" w:fill="FFFFFF" w:themeFill="background1"/>
          </w:tcPr>
          <w:p w14:paraId="617A73FB" w14:textId="58F557E7" w:rsidR="002768D9" w:rsidRDefault="000F7116" w:rsidP="009D3CD2">
            <w:pPr>
              <w:spacing w:line="240" w:lineRule="auto"/>
              <w:rPr>
                <w:rFonts w:cs="Arial"/>
                <w:b/>
                <w:color w:val="FF0000"/>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96542B">
              <w:rPr>
                <w:rFonts w:cs="Arial"/>
                <w:b/>
              </w:rPr>
              <w:t xml:space="preserve"> </w:t>
            </w:r>
            <w:r w:rsidR="0096542B" w:rsidRPr="0096542B">
              <w:rPr>
                <w:rFonts w:cs="Arial"/>
                <w:bCs/>
              </w:rPr>
              <w:t xml:space="preserve">on </w:t>
            </w:r>
            <w:r w:rsidR="0096542B">
              <w:rPr>
                <w:rFonts w:cs="Arial"/>
                <w:bCs/>
              </w:rPr>
              <w:t>Onshore Transmission Owners</w:t>
            </w:r>
          </w:p>
          <w:p w14:paraId="50A839FE" w14:textId="1B7498AA" w:rsidR="00470B5B" w:rsidRDefault="000F7116" w:rsidP="009D3CD2">
            <w:pPr>
              <w:spacing w:line="240" w:lineRule="auto"/>
              <w:rPr>
                <w:rFonts w:cs="Arial"/>
                <w:b/>
                <w:color w:val="00B050"/>
              </w:rPr>
            </w:pPr>
            <w:r>
              <w:rPr>
                <w:rFonts w:cs="Arial"/>
                <w:b/>
                <w:color w:val="F26522" w:themeColor="accent1"/>
              </w:rPr>
              <w:t>Medium impact</w:t>
            </w:r>
            <w:r w:rsidR="005E79AE">
              <w:rPr>
                <w:rFonts w:cs="Arial"/>
                <w:bCs/>
              </w:rPr>
              <w:t xml:space="preserve"> on Generators and ESO</w:t>
            </w:r>
          </w:p>
          <w:p w14:paraId="60C59E5D" w14:textId="7D3CAAE2" w:rsidR="00E22836" w:rsidRPr="000F7116" w:rsidRDefault="00E22836" w:rsidP="009D3CD2">
            <w:pPr>
              <w:spacing w:line="240" w:lineRule="auto"/>
              <w:rPr>
                <w:rFonts w:cs="Arial"/>
                <w:b/>
                <w:color w:val="00B050"/>
              </w:rPr>
            </w:pPr>
          </w:p>
        </w:tc>
      </w:tr>
      <w:tr w:rsidR="0056792D" w:rsidRPr="005603D9" w14:paraId="27AB8068" w14:textId="77777777" w:rsidTr="009D3CD2">
        <w:trPr>
          <w:trHeight w:val="388"/>
        </w:trPr>
        <w:tc>
          <w:tcPr>
            <w:tcW w:w="2268" w:type="dxa"/>
            <w:shd w:val="clear" w:color="auto" w:fill="FFFFFF" w:themeFill="background1"/>
          </w:tcPr>
          <w:p w14:paraId="0C8776B0"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43E0F1DD" w14:textId="1E12A5AC" w:rsidR="0056792D" w:rsidRPr="0056792D" w:rsidRDefault="00F053BC" w:rsidP="009D3CD2">
            <w:pPr>
              <w:spacing w:line="240" w:lineRule="auto"/>
              <w:rPr>
                <w:rFonts w:ascii="Times New Roman" w:hAnsi="Times New Roman"/>
              </w:rPr>
            </w:pPr>
            <w:r w:rsidRPr="00F053BC">
              <w:t>This modification has been assessed by a Workgroup and Ofgem will make the decision on whether it should be implemented.</w:t>
            </w:r>
          </w:p>
        </w:tc>
      </w:tr>
      <w:tr w:rsidR="00820EAF" w:rsidRPr="005603D9" w14:paraId="340EF02D" w14:textId="77777777" w:rsidTr="009D3CD2">
        <w:trPr>
          <w:trHeight w:val="1302"/>
        </w:trPr>
        <w:tc>
          <w:tcPr>
            <w:tcW w:w="2268" w:type="dxa"/>
            <w:shd w:val="clear" w:color="auto" w:fill="FFFFFF" w:themeFill="background1"/>
          </w:tcPr>
          <w:p w14:paraId="7969D671" w14:textId="77777777" w:rsidR="00820EAF" w:rsidRPr="005603D9" w:rsidRDefault="00820EAF" w:rsidP="00A747AE">
            <w:pPr>
              <w:rPr>
                <w:b/>
              </w:rPr>
            </w:pPr>
            <w:r w:rsidRPr="005603D9">
              <w:rPr>
                <w:b/>
              </w:rPr>
              <w:t>Who can I talk to about the change?</w:t>
            </w:r>
          </w:p>
          <w:p w14:paraId="6C54A3E2" w14:textId="77777777" w:rsidR="00820EAF" w:rsidRPr="005603D9" w:rsidRDefault="00820EAF" w:rsidP="00A747AE"/>
        </w:tc>
        <w:tc>
          <w:tcPr>
            <w:tcW w:w="3832" w:type="dxa"/>
            <w:gridSpan w:val="2"/>
            <w:shd w:val="clear" w:color="auto" w:fill="FFFFFF" w:themeFill="background1"/>
          </w:tcPr>
          <w:p w14:paraId="0B7CADFE" w14:textId="77777777" w:rsidR="00424F13" w:rsidRDefault="00424F13" w:rsidP="00424F13">
            <w:pPr>
              <w:tabs>
                <w:tab w:val="left" w:pos="1650"/>
              </w:tabs>
              <w:rPr>
                <w:rFonts w:cs="Arial"/>
                <w:b/>
                <w:szCs w:val="20"/>
              </w:rPr>
            </w:pPr>
            <w:r>
              <w:rPr>
                <w:rFonts w:cs="Arial"/>
                <w:b/>
                <w:szCs w:val="20"/>
              </w:rPr>
              <w:t xml:space="preserve">Proposer: </w:t>
            </w:r>
            <w:r w:rsidRPr="006B223A">
              <w:rPr>
                <w:rFonts w:cs="Arial"/>
                <w:bCs/>
                <w:szCs w:val="20"/>
              </w:rPr>
              <w:t>Andy Pace, Energy Potential</w:t>
            </w:r>
            <w:r>
              <w:rPr>
                <w:rFonts w:cs="Arial"/>
                <w:b/>
                <w:szCs w:val="20"/>
              </w:rPr>
              <w:t xml:space="preserve"> </w:t>
            </w:r>
          </w:p>
          <w:sdt>
            <w:sdtPr>
              <w:alias w:val="Insert text"/>
              <w:tag w:val="Insert text"/>
              <w:id w:val="-1659370299"/>
              <w:placeholder>
                <w:docPart w:val="4109C01E356B49FAA3107A56BB942D32"/>
              </w:placeholder>
            </w:sdtPr>
            <w:sdtEndPr/>
            <w:sdtContent>
              <w:p w14:paraId="492BAEE2" w14:textId="77777777" w:rsidR="00424F13" w:rsidRPr="00AC7F0A" w:rsidRDefault="00704867" w:rsidP="00424F13">
                <w:pPr>
                  <w:spacing w:after="240"/>
                  <w:rPr>
                    <w:sz w:val="16"/>
                    <w:szCs w:val="16"/>
                  </w:rPr>
                </w:pPr>
                <w:hyperlink r:id="rId11" w:history="1">
                  <w:r w:rsidR="00424F13" w:rsidRPr="00992244">
                    <w:rPr>
                      <w:rStyle w:val="Hyperlink"/>
                      <w:sz w:val="20"/>
                      <w:szCs w:val="20"/>
                    </w:rPr>
                    <w:t>Andy.pace@energy-potential.com</w:t>
                  </w:r>
                </w:hyperlink>
                <w:r w:rsidR="00424F13" w:rsidRPr="00657AA2">
                  <w:rPr>
                    <w:sz w:val="16"/>
                    <w:szCs w:val="16"/>
                  </w:rPr>
                  <w:t xml:space="preserve"> </w:t>
                </w:r>
              </w:p>
            </w:sdtContent>
          </w:sdt>
          <w:sdt>
            <w:sdtPr>
              <w:alias w:val="Insert text"/>
              <w:tag w:val="Insert text"/>
              <w:id w:val="906188544"/>
              <w:placeholder>
                <w:docPart w:val="16AD947BEE094D4FA7E70DA999AFBBDA"/>
              </w:placeholder>
            </w:sdtPr>
            <w:sdtEndPr/>
            <w:sdtContent>
              <w:p w14:paraId="0620189B" w14:textId="2BE0E420" w:rsidR="00820EAF" w:rsidRPr="005603D9" w:rsidRDefault="00424F13" w:rsidP="00424F13">
                <w:r>
                  <w:t>Phone 07881 840 007</w:t>
                </w:r>
              </w:p>
            </w:sdtContent>
          </w:sdt>
        </w:tc>
        <w:tc>
          <w:tcPr>
            <w:tcW w:w="3539" w:type="dxa"/>
            <w:shd w:val="clear" w:color="auto" w:fill="FFFFFF" w:themeFill="background1"/>
          </w:tcPr>
          <w:p w14:paraId="11B60657" w14:textId="77777777" w:rsidR="008E4743" w:rsidRDefault="008E4743" w:rsidP="008E4743">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Milly Lewis</w:t>
            </w:r>
          </w:p>
          <w:p w14:paraId="0F1DF773" w14:textId="77777777" w:rsidR="008E4743" w:rsidRPr="00992244" w:rsidRDefault="008E4743" w:rsidP="008E4743">
            <w:pPr>
              <w:tabs>
                <w:tab w:val="left" w:pos="1650"/>
              </w:tabs>
              <w:rPr>
                <w:rFonts w:cs="Arial"/>
                <w:sz w:val="4"/>
                <w:szCs w:val="2"/>
              </w:rPr>
            </w:pPr>
          </w:p>
          <w:p w14:paraId="0BAAA0F7" w14:textId="77777777" w:rsidR="008E4743" w:rsidRPr="00992244" w:rsidRDefault="008E4743" w:rsidP="008E4743">
            <w:pPr>
              <w:tabs>
                <w:tab w:val="left" w:pos="1650"/>
              </w:tabs>
              <w:spacing w:after="240"/>
              <w:rPr>
                <w:rStyle w:val="Hyperlink"/>
                <w:sz w:val="20"/>
                <w:szCs w:val="28"/>
              </w:rPr>
            </w:pPr>
            <w:r>
              <w:rPr>
                <w:rStyle w:val="Hyperlink"/>
                <w:rFonts w:cs="Arial"/>
                <w:sz w:val="20"/>
                <w:szCs w:val="24"/>
              </w:rPr>
              <w:t>Milly.Lewis</w:t>
            </w:r>
            <w:r w:rsidRPr="00992244">
              <w:rPr>
                <w:rStyle w:val="Hyperlink"/>
                <w:rFonts w:cs="Arial"/>
                <w:sz w:val="20"/>
                <w:szCs w:val="24"/>
              </w:rPr>
              <w:t>@nationalgrideso.com</w:t>
            </w:r>
          </w:p>
          <w:p w14:paraId="185C9D65" w14:textId="2BEDE153" w:rsidR="00820EAF" w:rsidRPr="005603D9" w:rsidRDefault="008E4743" w:rsidP="008E4743">
            <w:r>
              <w:rPr>
                <w:rFonts w:cs="Arial"/>
                <w:szCs w:val="20"/>
              </w:rPr>
              <w:t>Phone: 07976 940 855</w:t>
            </w:r>
          </w:p>
        </w:tc>
      </w:tr>
    </w:tbl>
    <w:p w14:paraId="3C20C8F0" w14:textId="77777777" w:rsidR="00470B5B" w:rsidRDefault="00470B5B" w:rsidP="005603D9">
      <w:bookmarkStart w:id="20" w:name="_Executive_Summary"/>
      <w:bookmarkStart w:id="21" w:name="_Workgroup_Consultation_Introduction"/>
      <w:bookmarkEnd w:id="20"/>
      <w:bookmarkEnd w:id="21"/>
    </w:p>
    <w:p w14:paraId="50C969D1"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59ED4D77" w14:textId="77777777" w:rsidR="009A206C" w:rsidRDefault="009A206C" w:rsidP="009A206C">
      <w:pPr>
        <w:pStyle w:val="Heading1"/>
      </w:pPr>
      <w:bookmarkStart w:id="22" w:name="_Toc74204534"/>
      <w:r>
        <w:lastRenderedPageBreak/>
        <w:t>Contents</w:t>
      </w:r>
      <w:bookmarkEnd w:id="22"/>
    </w:p>
    <w:p w14:paraId="7FC1C690" w14:textId="77777777" w:rsidR="009A206C" w:rsidRPr="009A206C" w:rsidRDefault="009A206C" w:rsidP="009A206C"/>
    <w:p w14:paraId="47EB7793" w14:textId="77777777" w:rsidR="006B6009" w:rsidRDefault="005603D9" w:rsidP="0063394A">
      <w:pPr>
        <w:pStyle w:val="TOC1"/>
        <w:rPr>
          <w:rFonts w:eastAsiaTheme="minorEastAsia"/>
          <w:noProof/>
          <w:sz w:val="22"/>
          <w:lang w:eastAsia="en-GB"/>
        </w:rPr>
      </w:pPr>
      <w:r>
        <w:fldChar w:fldCharType="begin"/>
      </w:r>
      <w:r>
        <w:instrText xml:space="preserve"> TOC \o "1-3" \h \z \u </w:instrText>
      </w:r>
      <w:r>
        <w:fldChar w:fldCharType="separate"/>
      </w:r>
      <w:hyperlink w:anchor="_Toc74204534" w:history="1">
        <w:r w:rsidR="006B6009" w:rsidRPr="00D42F78">
          <w:rPr>
            <w:rStyle w:val="Hyperlink"/>
            <w:noProof/>
          </w:rPr>
          <w:t>Contents</w:t>
        </w:r>
        <w:r w:rsidR="006B6009">
          <w:rPr>
            <w:noProof/>
            <w:webHidden/>
          </w:rPr>
          <w:tab/>
        </w:r>
        <w:r w:rsidR="006B6009">
          <w:rPr>
            <w:noProof/>
            <w:webHidden/>
          </w:rPr>
          <w:fldChar w:fldCharType="begin"/>
        </w:r>
        <w:r w:rsidR="006B6009">
          <w:rPr>
            <w:noProof/>
            <w:webHidden/>
          </w:rPr>
          <w:instrText xml:space="preserve"> PAGEREF _Toc74204534 \h </w:instrText>
        </w:r>
        <w:r w:rsidR="006B6009">
          <w:rPr>
            <w:noProof/>
            <w:webHidden/>
          </w:rPr>
        </w:r>
        <w:r w:rsidR="006B6009">
          <w:rPr>
            <w:noProof/>
            <w:webHidden/>
          </w:rPr>
          <w:fldChar w:fldCharType="separate"/>
        </w:r>
        <w:r w:rsidR="006B6009">
          <w:rPr>
            <w:noProof/>
            <w:webHidden/>
          </w:rPr>
          <w:t>2</w:t>
        </w:r>
        <w:r w:rsidR="006B6009">
          <w:rPr>
            <w:noProof/>
            <w:webHidden/>
          </w:rPr>
          <w:fldChar w:fldCharType="end"/>
        </w:r>
      </w:hyperlink>
    </w:p>
    <w:p w14:paraId="2F572695" w14:textId="77777777" w:rsidR="006B6009" w:rsidRDefault="00704867" w:rsidP="0063394A">
      <w:pPr>
        <w:pStyle w:val="TOC1"/>
        <w:rPr>
          <w:rFonts w:eastAsiaTheme="minorEastAsia"/>
          <w:noProof/>
          <w:sz w:val="22"/>
          <w:lang w:eastAsia="en-GB"/>
        </w:rPr>
      </w:pPr>
      <w:hyperlink w:anchor="_Toc74204535" w:history="1">
        <w:r w:rsidR="006B6009" w:rsidRPr="00D42F78">
          <w:rPr>
            <w:rStyle w:val="Hyperlink"/>
            <w:noProof/>
          </w:rPr>
          <w:t>Executive summary</w:t>
        </w:r>
        <w:r w:rsidR="006B6009">
          <w:rPr>
            <w:noProof/>
            <w:webHidden/>
          </w:rPr>
          <w:tab/>
        </w:r>
        <w:r w:rsidR="006B6009">
          <w:rPr>
            <w:noProof/>
            <w:webHidden/>
          </w:rPr>
          <w:fldChar w:fldCharType="begin"/>
        </w:r>
        <w:r w:rsidR="006B6009">
          <w:rPr>
            <w:noProof/>
            <w:webHidden/>
          </w:rPr>
          <w:instrText xml:space="preserve"> PAGEREF _Toc74204535 \h </w:instrText>
        </w:r>
        <w:r w:rsidR="006B6009">
          <w:rPr>
            <w:noProof/>
            <w:webHidden/>
          </w:rPr>
        </w:r>
        <w:r w:rsidR="006B6009">
          <w:rPr>
            <w:noProof/>
            <w:webHidden/>
          </w:rPr>
          <w:fldChar w:fldCharType="separate"/>
        </w:r>
        <w:r w:rsidR="006B6009">
          <w:rPr>
            <w:noProof/>
            <w:webHidden/>
          </w:rPr>
          <w:t>3</w:t>
        </w:r>
        <w:r w:rsidR="006B6009">
          <w:rPr>
            <w:noProof/>
            <w:webHidden/>
          </w:rPr>
          <w:fldChar w:fldCharType="end"/>
        </w:r>
      </w:hyperlink>
    </w:p>
    <w:p w14:paraId="3D6FF659" w14:textId="77777777" w:rsidR="006B6009" w:rsidRDefault="00704867" w:rsidP="0063394A">
      <w:pPr>
        <w:pStyle w:val="TOC1"/>
        <w:rPr>
          <w:rFonts w:eastAsiaTheme="minorEastAsia"/>
          <w:noProof/>
          <w:sz w:val="22"/>
          <w:lang w:eastAsia="en-GB"/>
        </w:rPr>
      </w:pPr>
      <w:hyperlink w:anchor="_Toc74204536" w:history="1">
        <w:r w:rsidR="006B6009" w:rsidRPr="00D42F78">
          <w:rPr>
            <w:rStyle w:val="Hyperlink"/>
            <w:noProof/>
          </w:rPr>
          <w:t>What is the issue?</w:t>
        </w:r>
        <w:r w:rsidR="006B6009">
          <w:rPr>
            <w:noProof/>
            <w:webHidden/>
          </w:rPr>
          <w:tab/>
        </w:r>
        <w:r w:rsidR="006B6009">
          <w:rPr>
            <w:noProof/>
            <w:webHidden/>
          </w:rPr>
          <w:fldChar w:fldCharType="begin"/>
        </w:r>
        <w:r w:rsidR="006B6009">
          <w:rPr>
            <w:noProof/>
            <w:webHidden/>
          </w:rPr>
          <w:instrText xml:space="preserve"> PAGEREF _Toc74204536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0B4A9478" w14:textId="77777777" w:rsidR="006B6009" w:rsidRDefault="00704867">
      <w:pPr>
        <w:pStyle w:val="TOC2"/>
        <w:tabs>
          <w:tab w:val="right" w:leader="dot" w:pos="9486"/>
        </w:tabs>
        <w:rPr>
          <w:rFonts w:eastAsiaTheme="minorEastAsia"/>
          <w:noProof/>
          <w:sz w:val="22"/>
          <w:lang w:eastAsia="en-GB"/>
        </w:rPr>
      </w:pPr>
      <w:hyperlink w:anchor="_Toc74204537" w:history="1">
        <w:r w:rsidR="006B6009" w:rsidRPr="00D42F78">
          <w:rPr>
            <w:rStyle w:val="Hyperlink"/>
            <w:noProof/>
          </w:rPr>
          <w:t>Why change?</w:t>
        </w:r>
        <w:r w:rsidR="006B6009">
          <w:rPr>
            <w:noProof/>
            <w:webHidden/>
          </w:rPr>
          <w:tab/>
        </w:r>
        <w:r w:rsidR="006B6009">
          <w:rPr>
            <w:noProof/>
            <w:webHidden/>
          </w:rPr>
          <w:fldChar w:fldCharType="begin"/>
        </w:r>
        <w:r w:rsidR="006B6009">
          <w:rPr>
            <w:noProof/>
            <w:webHidden/>
          </w:rPr>
          <w:instrText xml:space="preserve"> PAGEREF _Toc74204537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472E74CB" w14:textId="77777777" w:rsidR="006B6009" w:rsidRDefault="00704867" w:rsidP="0063394A">
      <w:pPr>
        <w:pStyle w:val="TOC1"/>
        <w:rPr>
          <w:rFonts w:eastAsiaTheme="minorEastAsia"/>
          <w:noProof/>
          <w:sz w:val="22"/>
          <w:lang w:eastAsia="en-GB"/>
        </w:rPr>
      </w:pPr>
      <w:hyperlink w:anchor="_Toc74204538" w:history="1">
        <w:r w:rsidR="006B6009" w:rsidRPr="00D42F78">
          <w:rPr>
            <w:rStyle w:val="Hyperlink"/>
            <w:noProof/>
          </w:rPr>
          <w:t>What is the solution?</w:t>
        </w:r>
        <w:r w:rsidR="006B6009">
          <w:rPr>
            <w:noProof/>
            <w:webHidden/>
          </w:rPr>
          <w:tab/>
        </w:r>
        <w:r w:rsidR="006B6009">
          <w:rPr>
            <w:noProof/>
            <w:webHidden/>
          </w:rPr>
          <w:fldChar w:fldCharType="begin"/>
        </w:r>
        <w:r w:rsidR="006B6009">
          <w:rPr>
            <w:noProof/>
            <w:webHidden/>
          </w:rPr>
          <w:instrText xml:space="preserve"> PAGEREF _Toc74204538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5C43683C" w14:textId="77777777" w:rsidR="006B6009" w:rsidRDefault="00704867">
      <w:pPr>
        <w:pStyle w:val="TOC2"/>
        <w:tabs>
          <w:tab w:val="right" w:leader="dot" w:pos="9486"/>
        </w:tabs>
        <w:rPr>
          <w:rFonts w:eastAsiaTheme="minorEastAsia"/>
          <w:noProof/>
          <w:sz w:val="22"/>
          <w:lang w:eastAsia="en-GB"/>
        </w:rPr>
      </w:pPr>
      <w:hyperlink w:anchor="_Toc74204539" w:history="1">
        <w:r w:rsidR="006B6009" w:rsidRPr="00D42F78">
          <w:rPr>
            <w:rStyle w:val="Hyperlink"/>
            <w:noProof/>
          </w:rPr>
          <w:t>Proposer’s solution</w:t>
        </w:r>
        <w:r w:rsidR="006B6009">
          <w:rPr>
            <w:noProof/>
            <w:webHidden/>
          </w:rPr>
          <w:tab/>
        </w:r>
        <w:r w:rsidR="006B6009">
          <w:rPr>
            <w:noProof/>
            <w:webHidden/>
          </w:rPr>
          <w:fldChar w:fldCharType="begin"/>
        </w:r>
        <w:r w:rsidR="006B6009">
          <w:rPr>
            <w:noProof/>
            <w:webHidden/>
          </w:rPr>
          <w:instrText xml:space="preserve"> PAGEREF _Toc74204539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102B37E" w14:textId="77777777" w:rsidR="006B6009" w:rsidRDefault="00704867" w:rsidP="0063394A">
      <w:pPr>
        <w:pStyle w:val="TOC1"/>
        <w:rPr>
          <w:rFonts w:eastAsiaTheme="minorEastAsia"/>
          <w:noProof/>
          <w:sz w:val="22"/>
          <w:lang w:eastAsia="en-GB"/>
        </w:rPr>
      </w:pPr>
      <w:hyperlink w:anchor="_Toc74204540" w:history="1">
        <w:r w:rsidR="006B6009" w:rsidRPr="00D42F78">
          <w:rPr>
            <w:rStyle w:val="Hyperlink"/>
            <w:noProof/>
          </w:rPr>
          <w:t>Workgroup considerations</w:t>
        </w:r>
        <w:r w:rsidR="006B6009">
          <w:rPr>
            <w:noProof/>
            <w:webHidden/>
          </w:rPr>
          <w:tab/>
        </w:r>
        <w:r w:rsidR="006B6009">
          <w:rPr>
            <w:noProof/>
            <w:webHidden/>
          </w:rPr>
          <w:fldChar w:fldCharType="begin"/>
        </w:r>
        <w:r w:rsidR="006B6009">
          <w:rPr>
            <w:noProof/>
            <w:webHidden/>
          </w:rPr>
          <w:instrText xml:space="preserve"> PAGEREF _Toc74204540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7FACBF9D" w14:textId="77777777" w:rsidR="006B6009" w:rsidRDefault="00704867">
      <w:pPr>
        <w:pStyle w:val="TOC3"/>
        <w:tabs>
          <w:tab w:val="right" w:leader="dot" w:pos="9486"/>
        </w:tabs>
        <w:rPr>
          <w:rFonts w:eastAsiaTheme="minorEastAsia"/>
          <w:noProof/>
          <w:sz w:val="22"/>
          <w:lang w:eastAsia="en-GB"/>
        </w:rPr>
      </w:pPr>
      <w:hyperlink w:anchor="_Toc74204541" w:history="1">
        <w:r w:rsidR="006B6009" w:rsidRPr="00D42F78">
          <w:rPr>
            <w:rStyle w:val="Hyperlink"/>
            <w:noProof/>
          </w:rPr>
          <w:t>Consideration of the proposer’s solution</w:t>
        </w:r>
        <w:r w:rsidR="006B6009">
          <w:rPr>
            <w:noProof/>
            <w:webHidden/>
          </w:rPr>
          <w:tab/>
        </w:r>
        <w:r w:rsidR="006B6009">
          <w:rPr>
            <w:noProof/>
            <w:webHidden/>
          </w:rPr>
          <w:fldChar w:fldCharType="begin"/>
        </w:r>
        <w:r w:rsidR="006B6009">
          <w:rPr>
            <w:noProof/>
            <w:webHidden/>
          </w:rPr>
          <w:instrText xml:space="preserve"> PAGEREF _Toc74204541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13FD7E2" w14:textId="77777777" w:rsidR="006B6009" w:rsidRDefault="00704867">
      <w:pPr>
        <w:pStyle w:val="TOC3"/>
        <w:tabs>
          <w:tab w:val="right" w:leader="dot" w:pos="9486"/>
        </w:tabs>
        <w:rPr>
          <w:rFonts w:eastAsiaTheme="minorEastAsia"/>
          <w:noProof/>
          <w:sz w:val="22"/>
          <w:lang w:eastAsia="en-GB"/>
        </w:rPr>
      </w:pPr>
      <w:hyperlink w:anchor="_Toc74204542" w:history="1">
        <w:r w:rsidR="006B6009" w:rsidRPr="00D42F78">
          <w:rPr>
            <w:rStyle w:val="Hyperlink"/>
            <w:noProof/>
          </w:rPr>
          <w:t>Other options/Alternatives</w:t>
        </w:r>
        <w:r w:rsidR="006B6009">
          <w:rPr>
            <w:noProof/>
            <w:webHidden/>
          </w:rPr>
          <w:tab/>
        </w:r>
        <w:r w:rsidR="006B6009">
          <w:rPr>
            <w:noProof/>
            <w:webHidden/>
          </w:rPr>
          <w:fldChar w:fldCharType="begin"/>
        </w:r>
        <w:r w:rsidR="006B6009">
          <w:rPr>
            <w:noProof/>
            <w:webHidden/>
          </w:rPr>
          <w:instrText xml:space="preserve"> PAGEREF _Toc74204542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949B7AB" w14:textId="77777777" w:rsidR="006B6009" w:rsidRDefault="00704867">
      <w:pPr>
        <w:pStyle w:val="TOC2"/>
        <w:tabs>
          <w:tab w:val="right" w:leader="dot" w:pos="9486"/>
        </w:tabs>
        <w:rPr>
          <w:rFonts w:eastAsiaTheme="minorEastAsia"/>
          <w:noProof/>
          <w:sz w:val="22"/>
          <w:lang w:eastAsia="en-GB"/>
        </w:rPr>
      </w:pPr>
      <w:hyperlink w:anchor="_Toc74204543" w:history="1">
        <w:r w:rsidR="006B6009" w:rsidRPr="00D42F78">
          <w:rPr>
            <w:rStyle w:val="Hyperlink"/>
            <w:noProof/>
          </w:rPr>
          <w:t>Workgroup consultation summary</w:t>
        </w:r>
        <w:r w:rsidR="006B6009">
          <w:rPr>
            <w:noProof/>
            <w:webHidden/>
          </w:rPr>
          <w:tab/>
        </w:r>
        <w:r w:rsidR="006B6009">
          <w:rPr>
            <w:noProof/>
            <w:webHidden/>
          </w:rPr>
          <w:fldChar w:fldCharType="begin"/>
        </w:r>
        <w:r w:rsidR="006B6009">
          <w:rPr>
            <w:noProof/>
            <w:webHidden/>
          </w:rPr>
          <w:instrText xml:space="preserve"> PAGEREF _Toc74204543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0C17E84D" w14:textId="77777777" w:rsidR="006B6009" w:rsidRDefault="00704867">
      <w:pPr>
        <w:pStyle w:val="TOC2"/>
        <w:tabs>
          <w:tab w:val="right" w:leader="dot" w:pos="9486"/>
        </w:tabs>
        <w:rPr>
          <w:rFonts w:eastAsiaTheme="minorEastAsia"/>
          <w:noProof/>
          <w:sz w:val="22"/>
          <w:lang w:eastAsia="en-GB"/>
        </w:rPr>
      </w:pPr>
      <w:hyperlink w:anchor="_Toc74204544" w:history="1">
        <w:r w:rsidR="006B6009" w:rsidRPr="00D42F78">
          <w:rPr>
            <w:rStyle w:val="Hyperlink"/>
            <w:noProof/>
          </w:rPr>
          <w:t>Legal text</w:t>
        </w:r>
        <w:r w:rsidR="006B6009">
          <w:rPr>
            <w:noProof/>
            <w:webHidden/>
          </w:rPr>
          <w:tab/>
        </w:r>
        <w:r w:rsidR="006B6009">
          <w:rPr>
            <w:noProof/>
            <w:webHidden/>
          </w:rPr>
          <w:fldChar w:fldCharType="begin"/>
        </w:r>
        <w:r w:rsidR="006B6009">
          <w:rPr>
            <w:noProof/>
            <w:webHidden/>
          </w:rPr>
          <w:instrText xml:space="preserve"> PAGEREF _Toc74204544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0C3788E6" w14:textId="77777777" w:rsidR="006B6009" w:rsidRDefault="00704867" w:rsidP="0063394A">
      <w:pPr>
        <w:pStyle w:val="TOC1"/>
        <w:rPr>
          <w:rFonts w:eastAsiaTheme="minorEastAsia"/>
          <w:noProof/>
          <w:sz w:val="22"/>
          <w:lang w:eastAsia="en-GB"/>
        </w:rPr>
      </w:pPr>
      <w:hyperlink w:anchor="_Toc74204545" w:history="1">
        <w:r w:rsidR="006B6009" w:rsidRPr="00D42F78">
          <w:rPr>
            <w:rStyle w:val="Hyperlink"/>
            <w:noProof/>
          </w:rPr>
          <w:t>What is the impact of this change?</w:t>
        </w:r>
        <w:r w:rsidR="006B6009">
          <w:rPr>
            <w:noProof/>
            <w:webHidden/>
          </w:rPr>
          <w:tab/>
        </w:r>
        <w:r w:rsidR="006B6009">
          <w:rPr>
            <w:noProof/>
            <w:webHidden/>
          </w:rPr>
          <w:fldChar w:fldCharType="begin"/>
        </w:r>
        <w:r w:rsidR="006B6009">
          <w:rPr>
            <w:noProof/>
            <w:webHidden/>
          </w:rPr>
          <w:instrText xml:space="preserve"> PAGEREF _Toc74204545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498B9880" w14:textId="77777777" w:rsidR="006B6009" w:rsidRDefault="00704867">
      <w:pPr>
        <w:pStyle w:val="TOC2"/>
        <w:tabs>
          <w:tab w:val="right" w:leader="dot" w:pos="9486"/>
        </w:tabs>
        <w:rPr>
          <w:rFonts w:eastAsiaTheme="minorEastAsia"/>
          <w:noProof/>
          <w:sz w:val="22"/>
          <w:lang w:eastAsia="en-GB"/>
        </w:rPr>
      </w:pPr>
      <w:hyperlink w:anchor="_Toc74204546" w:history="1">
        <w:r w:rsidR="006B6009" w:rsidRPr="00D42F78">
          <w:rPr>
            <w:rStyle w:val="Hyperlink"/>
            <w:noProof/>
          </w:rPr>
          <w:t>Workgroup vote</w:t>
        </w:r>
        <w:r w:rsidR="006B6009">
          <w:rPr>
            <w:noProof/>
            <w:webHidden/>
          </w:rPr>
          <w:tab/>
        </w:r>
        <w:r w:rsidR="006B6009">
          <w:rPr>
            <w:noProof/>
            <w:webHidden/>
          </w:rPr>
          <w:fldChar w:fldCharType="begin"/>
        </w:r>
        <w:r w:rsidR="006B6009">
          <w:rPr>
            <w:noProof/>
            <w:webHidden/>
          </w:rPr>
          <w:instrText xml:space="preserve"> PAGEREF _Toc74204546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0B664224" w14:textId="77777777" w:rsidR="006B6009" w:rsidRDefault="00704867" w:rsidP="0063394A">
      <w:pPr>
        <w:pStyle w:val="TOC1"/>
        <w:rPr>
          <w:rFonts w:eastAsiaTheme="minorEastAsia"/>
          <w:noProof/>
          <w:sz w:val="22"/>
          <w:lang w:eastAsia="en-GB"/>
        </w:rPr>
      </w:pPr>
      <w:hyperlink w:anchor="_Toc74204547" w:history="1">
        <w:r w:rsidR="006B6009" w:rsidRPr="00D42F78">
          <w:rPr>
            <w:rStyle w:val="Hyperlink"/>
            <w:noProof/>
          </w:rPr>
          <w:t>When will this change take place?</w:t>
        </w:r>
        <w:r w:rsidR="006B6009">
          <w:rPr>
            <w:noProof/>
            <w:webHidden/>
          </w:rPr>
          <w:tab/>
        </w:r>
        <w:r w:rsidR="006B6009">
          <w:rPr>
            <w:noProof/>
            <w:webHidden/>
          </w:rPr>
          <w:fldChar w:fldCharType="begin"/>
        </w:r>
        <w:r w:rsidR="006B6009">
          <w:rPr>
            <w:noProof/>
            <w:webHidden/>
          </w:rPr>
          <w:instrText xml:space="preserve"> PAGEREF _Toc74204547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6D04182C" w14:textId="77777777" w:rsidR="006B6009" w:rsidRDefault="00704867">
      <w:pPr>
        <w:pStyle w:val="TOC3"/>
        <w:tabs>
          <w:tab w:val="right" w:leader="dot" w:pos="9486"/>
        </w:tabs>
        <w:rPr>
          <w:rFonts w:eastAsiaTheme="minorEastAsia"/>
          <w:noProof/>
          <w:sz w:val="22"/>
          <w:lang w:eastAsia="en-GB"/>
        </w:rPr>
      </w:pPr>
      <w:hyperlink w:anchor="_Toc74204548" w:history="1">
        <w:r w:rsidR="006B6009" w:rsidRPr="00D42F78">
          <w:rPr>
            <w:rStyle w:val="Hyperlink"/>
            <w:noProof/>
          </w:rPr>
          <w:t>Implementation date</w:t>
        </w:r>
        <w:r w:rsidR="006B6009">
          <w:rPr>
            <w:noProof/>
            <w:webHidden/>
          </w:rPr>
          <w:tab/>
        </w:r>
        <w:r w:rsidR="006B6009">
          <w:rPr>
            <w:noProof/>
            <w:webHidden/>
          </w:rPr>
          <w:fldChar w:fldCharType="begin"/>
        </w:r>
        <w:r w:rsidR="006B6009">
          <w:rPr>
            <w:noProof/>
            <w:webHidden/>
          </w:rPr>
          <w:instrText xml:space="preserve"> PAGEREF _Toc74204548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5120398F" w14:textId="77777777" w:rsidR="006B6009" w:rsidRDefault="00704867">
      <w:pPr>
        <w:pStyle w:val="TOC3"/>
        <w:tabs>
          <w:tab w:val="right" w:leader="dot" w:pos="9486"/>
        </w:tabs>
        <w:rPr>
          <w:rFonts w:eastAsiaTheme="minorEastAsia"/>
          <w:noProof/>
          <w:sz w:val="22"/>
          <w:lang w:eastAsia="en-GB"/>
        </w:rPr>
      </w:pPr>
      <w:hyperlink w:anchor="_Toc74204549" w:history="1">
        <w:r w:rsidR="006B6009" w:rsidRPr="00D42F78">
          <w:rPr>
            <w:rStyle w:val="Hyperlink"/>
            <w:noProof/>
          </w:rPr>
          <w:t>Date decision required by</w:t>
        </w:r>
        <w:r w:rsidR="006B6009">
          <w:rPr>
            <w:noProof/>
            <w:webHidden/>
          </w:rPr>
          <w:tab/>
        </w:r>
        <w:r w:rsidR="006B6009">
          <w:rPr>
            <w:noProof/>
            <w:webHidden/>
          </w:rPr>
          <w:fldChar w:fldCharType="begin"/>
        </w:r>
        <w:r w:rsidR="006B6009">
          <w:rPr>
            <w:noProof/>
            <w:webHidden/>
          </w:rPr>
          <w:instrText xml:space="preserve"> PAGEREF _Toc74204549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5C4CFA3D" w14:textId="77777777" w:rsidR="006B6009" w:rsidRDefault="00704867">
      <w:pPr>
        <w:pStyle w:val="TOC3"/>
        <w:tabs>
          <w:tab w:val="right" w:leader="dot" w:pos="9486"/>
        </w:tabs>
        <w:rPr>
          <w:rFonts w:eastAsiaTheme="minorEastAsia"/>
          <w:noProof/>
          <w:sz w:val="22"/>
          <w:lang w:eastAsia="en-GB"/>
        </w:rPr>
      </w:pPr>
      <w:hyperlink w:anchor="_Toc74204550" w:history="1">
        <w:r w:rsidR="006B6009" w:rsidRPr="00D42F78">
          <w:rPr>
            <w:rStyle w:val="Hyperlink"/>
            <w:noProof/>
          </w:rPr>
          <w:t>Implementation approach</w:t>
        </w:r>
        <w:r w:rsidR="006B6009">
          <w:rPr>
            <w:noProof/>
            <w:webHidden/>
          </w:rPr>
          <w:tab/>
        </w:r>
        <w:r w:rsidR="006B6009">
          <w:rPr>
            <w:noProof/>
            <w:webHidden/>
          </w:rPr>
          <w:fldChar w:fldCharType="begin"/>
        </w:r>
        <w:r w:rsidR="006B6009">
          <w:rPr>
            <w:noProof/>
            <w:webHidden/>
          </w:rPr>
          <w:instrText xml:space="preserve"> PAGEREF _Toc74204550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1028E774" w14:textId="77777777" w:rsidR="006B6009" w:rsidRDefault="00704867" w:rsidP="0063394A">
      <w:pPr>
        <w:pStyle w:val="TOC1"/>
        <w:rPr>
          <w:rFonts w:eastAsiaTheme="minorEastAsia"/>
          <w:noProof/>
          <w:sz w:val="22"/>
          <w:lang w:eastAsia="en-GB"/>
        </w:rPr>
      </w:pPr>
      <w:hyperlink w:anchor="_Toc74204551" w:history="1">
        <w:r w:rsidR="006B6009" w:rsidRPr="00D42F78">
          <w:rPr>
            <w:rStyle w:val="Hyperlink"/>
            <w:noProof/>
          </w:rPr>
          <w:t>Interactions</w:t>
        </w:r>
        <w:r w:rsidR="006B6009">
          <w:rPr>
            <w:noProof/>
            <w:webHidden/>
          </w:rPr>
          <w:tab/>
        </w:r>
        <w:r w:rsidR="006B6009">
          <w:rPr>
            <w:noProof/>
            <w:webHidden/>
          </w:rPr>
          <w:fldChar w:fldCharType="begin"/>
        </w:r>
        <w:r w:rsidR="006B6009">
          <w:rPr>
            <w:noProof/>
            <w:webHidden/>
          </w:rPr>
          <w:instrText xml:space="preserve"> PAGEREF _Toc74204551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0C441932" w14:textId="77777777" w:rsidR="006B6009" w:rsidRDefault="00704867" w:rsidP="0063394A">
      <w:pPr>
        <w:pStyle w:val="TOC1"/>
        <w:rPr>
          <w:rFonts w:eastAsiaTheme="minorEastAsia"/>
          <w:noProof/>
          <w:sz w:val="22"/>
          <w:lang w:eastAsia="en-GB"/>
        </w:rPr>
      </w:pPr>
      <w:hyperlink w:anchor="_Toc74204552" w:history="1">
        <w:r w:rsidR="006B6009" w:rsidRPr="00D42F78">
          <w:rPr>
            <w:rStyle w:val="Hyperlink"/>
            <w:noProof/>
          </w:rPr>
          <w:t>Acronyms, key terms and reference material</w:t>
        </w:r>
        <w:r w:rsidR="006B6009">
          <w:rPr>
            <w:noProof/>
            <w:webHidden/>
          </w:rPr>
          <w:tab/>
        </w:r>
        <w:r w:rsidR="006B6009">
          <w:rPr>
            <w:noProof/>
            <w:webHidden/>
          </w:rPr>
          <w:fldChar w:fldCharType="begin"/>
        </w:r>
        <w:r w:rsidR="006B6009">
          <w:rPr>
            <w:noProof/>
            <w:webHidden/>
          </w:rPr>
          <w:instrText xml:space="preserve"> PAGEREF _Toc74204552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2B8754A7" w14:textId="77777777" w:rsidR="006B6009" w:rsidRDefault="00704867">
      <w:pPr>
        <w:pStyle w:val="TOC3"/>
        <w:tabs>
          <w:tab w:val="right" w:leader="dot" w:pos="9486"/>
        </w:tabs>
        <w:rPr>
          <w:rFonts w:eastAsiaTheme="minorEastAsia"/>
          <w:noProof/>
          <w:sz w:val="22"/>
          <w:lang w:eastAsia="en-GB"/>
        </w:rPr>
      </w:pPr>
      <w:hyperlink w:anchor="_Toc74204553" w:history="1">
        <w:r w:rsidR="006B6009" w:rsidRPr="00D42F78">
          <w:rPr>
            <w:rStyle w:val="Hyperlink"/>
            <w:noProof/>
          </w:rPr>
          <w:t>Reference material</w:t>
        </w:r>
        <w:r w:rsidR="006B6009">
          <w:rPr>
            <w:noProof/>
            <w:webHidden/>
          </w:rPr>
          <w:tab/>
        </w:r>
        <w:r w:rsidR="006B6009">
          <w:rPr>
            <w:noProof/>
            <w:webHidden/>
          </w:rPr>
          <w:fldChar w:fldCharType="begin"/>
        </w:r>
        <w:r w:rsidR="006B6009">
          <w:rPr>
            <w:noProof/>
            <w:webHidden/>
          </w:rPr>
          <w:instrText xml:space="preserve"> PAGEREF _Toc74204553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01C75B12" w14:textId="77777777" w:rsidR="006B6009" w:rsidRDefault="00704867" w:rsidP="0063394A">
      <w:pPr>
        <w:pStyle w:val="TOC1"/>
        <w:rPr>
          <w:rFonts w:eastAsiaTheme="minorEastAsia"/>
          <w:noProof/>
          <w:sz w:val="22"/>
          <w:lang w:eastAsia="en-GB"/>
        </w:rPr>
      </w:pPr>
      <w:hyperlink w:anchor="_Toc74204554" w:history="1">
        <w:r w:rsidR="006B6009" w:rsidRPr="00D42F78">
          <w:rPr>
            <w:rStyle w:val="Hyperlink"/>
            <w:noProof/>
          </w:rPr>
          <w:t>Annexes</w:t>
        </w:r>
        <w:r w:rsidR="006B6009">
          <w:rPr>
            <w:noProof/>
            <w:webHidden/>
          </w:rPr>
          <w:tab/>
        </w:r>
        <w:r w:rsidR="006B6009">
          <w:rPr>
            <w:noProof/>
            <w:webHidden/>
          </w:rPr>
          <w:fldChar w:fldCharType="begin"/>
        </w:r>
        <w:r w:rsidR="006B6009">
          <w:rPr>
            <w:noProof/>
            <w:webHidden/>
          </w:rPr>
          <w:instrText xml:space="preserve"> PAGEREF _Toc74204554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57FD7131" w14:textId="77777777" w:rsidR="005603D9" w:rsidRDefault="005603D9" w:rsidP="005603D9">
      <w:r>
        <w:fldChar w:fldCharType="end"/>
      </w:r>
    </w:p>
    <w:p w14:paraId="30EC52B9" w14:textId="77777777" w:rsidR="005603D9" w:rsidRPr="005603D9" w:rsidRDefault="005603D9" w:rsidP="005603D9"/>
    <w:p w14:paraId="752E5F97" w14:textId="77777777" w:rsidR="009A206C" w:rsidRDefault="009A206C">
      <w:pPr>
        <w:rPr>
          <w:rFonts w:asciiTheme="majorHAnsi" w:eastAsiaTheme="majorEastAsia" w:hAnsiTheme="majorHAnsi" w:cstheme="majorBidi"/>
          <w:b/>
          <w:color w:val="FFFFFF" w:themeColor="background1"/>
          <w:sz w:val="28"/>
          <w:szCs w:val="32"/>
        </w:rPr>
      </w:pPr>
      <w:bookmarkStart w:id="23" w:name="_Toc58482270"/>
      <w:r>
        <w:br w:type="page"/>
      </w:r>
    </w:p>
    <w:p w14:paraId="0F1622A3" w14:textId="77777777" w:rsidR="001E1568" w:rsidRDefault="005E188C" w:rsidP="005E188C">
      <w:pPr>
        <w:pStyle w:val="Heading1"/>
      </w:pPr>
      <w:bookmarkStart w:id="24" w:name="_Executive_summary_1"/>
      <w:bookmarkStart w:id="25" w:name="_Toc74204535"/>
      <w:bookmarkStart w:id="26" w:name="_Toc58837630"/>
      <w:bookmarkEnd w:id="23"/>
      <w:bookmarkEnd w:id="24"/>
      <w:r>
        <w:lastRenderedPageBreak/>
        <w:t xml:space="preserve">Executive </w:t>
      </w:r>
      <w:r w:rsidR="0014503B">
        <w:t>s</w:t>
      </w:r>
      <w:r>
        <w:t>ummary</w:t>
      </w:r>
      <w:bookmarkEnd w:id="25"/>
    </w:p>
    <w:p w14:paraId="5FC67E51" w14:textId="77777777" w:rsidR="002C5FBB" w:rsidRDefault="002C5FBB" w:rsidP="002C5FBB">
      <w:pPr>
        <w:jc w:val="both"/>
        <w:rPr>
          <w:rFonts w:ascii="Arial" w:hAnsi="Arial" w:cs="Arial"/>
        </w:rPr>
      </w:pPr>
      <w:bookmarkStart w:id="27" w:name="_Hlk31885141"/>
      <w:r>
        <w:t>In December 2019, EnergieKontor raised CUSC Modification proposal CMP330 ‘</w:t>
      </w:r>
      <w:r w:rsidRPr="009F3FBA">
        <w:rPr>
          <w:rFonts w:ascii="Arial" w:hAnsi="Arial" w:cs="Arial"/>
          <w:szCs w:val="24"/>
        </w:rPr>
        <w:t>Allowing new Transmission Connected parties to build Connection Assets greater than 2km in length’</w:t>
      </w:r>
      <w:r>
        <w:rPr>
          <w:rFonts w:ascii="Arial" w:hAnsi="Arial" w:cs="Arial"/>
          <w:szCs w:val="24"/>
        </w:rPr>
        <w:t xml:space="preserve"> which seeks to</w:t>
      </w:r>
      <w:r w:rsidRPr="00756B2A">
        <w:rPr>
          <w:rFonts w:ascii="Arial" w:hAnsi="Arial" w:cs="Arial"/>
        </w:rPr>
        <w:t xml:space="preserve"> amend the definition of Connection Assets in section 14 of the CUSC to allow cable and overhead line lengths over 2km to be contestable where agreed between the Transmission Owner and the User. </w:t>
      </w:r>
      <w:r>
        <w:rPr>
          <w:rFonts w:ascii="Arial" w:hAnsi="Arial" w:cs="Arial"/>
        </w:rPr>
        <w:t xml:space="preserve">Following a Workgroup consultation and Workgroup discussions, the original solution was amended. </w:t>
      </w:r>
    </w:p>
    <w:p w14:paraId="5CE8D399" w14:textId="77777777" w:rsidR="002C5FBB" w:rsidRDefault="002C5FBB" w:rsidP="002C5FBB">
      <w:pPr>
        <w:jc w:val="both"/>
        <w:rPr>
          <w:rFonts w:ascii="Arial" w:hAnsi="Arial" w:cs="Arial"/>
        </w:rPr>
      </w:pPr>
    </w:p>
    <w:p w14:paraId="6B0A7D2E" w14:textId="6B3C74BD" w:rsidR="002C5FBB" w:rsidRDefault="002C5FBB" w:rsidP="002C5FBB">
      <w:pPr>
        <w:jc w:val="both"/>
        <w:rPr>
          <w:ins w:id="28" w:author="Milly Lewis" w:date="2023-03-29T11:43:00Z"/>
          <w:iCs/>
        </w:rPr>
      </w:pPr>
      <w:r>
        <w:rPr>
          <w:rFonts w:ascii="Arial" w:hAnsi="Arial" w:cs="Arial"/>
        </w:rPr>
        <w:t xml:space="preserve">The Proposer of CMP330, then raised CMP374 which seeks to </w:t>
      </w:r>
      <w:r>
        <w:t xml:space="preserve">allow new connectees to construct any length of connection assets, except where those connection assets are for shared use. </w:t>
      </w:r>
      <w:r w:rsidR="000C234D">
        <w:t xml:space="preserve">CMP374 was raised to separate the principle of contestability from charging and provide more flexibility in the solutions than could be considered under CMP330. </w:t>
      </w:r>
      <w:r>
        <w:t xml:space="preserve">The CUSC Panel on 28 May 2021 agreed that CMP330 and CMP374 should be amalgamated. </w:t>
      </w:r>
      <w:r w:rsidRPr="00806E77">
        <w:rPr>
          <w:iCs/>
        </w:rPr>
        <w:t>This modification proposes to introduce contestability</w:t>
      </w:r>
      <w:r>
        <w:rPr>
          <w:iCs/>
        </w:rPr>
        <w:t xml:space="preserve"> </w:t>
      </w:r>
      <w:r w:rsidRPr="00806E77">
        <w:rPr>
          <w:iCs/>
        </w:rPr>
        <w:t>in building sole use connection assets. This will enable more flexibility for users looking to connect to the transmission network and potentially enabling quicker and lower cost connections.</w:t>
      </w:r>
    </w:p>
    <w:p w14:paraId="7074C937" w14:textId="77777777" w:rsidR="00C17B34" w:rsidRDefault="00C17B34" w:rsidP="002C5FBB">
      <w:pPr>
        <w:jc w:val="both"/>
        <w:rPr>
          <w:ins w:id="29" w:author="Milly Lewis" w:date="2023-03-29T11:43:00Z"/>
          <w:iCs/>
        </w:rPr>
      </w:pPr>
    </w:p>
    <w:p w14:paraId="7641E767" w14:textId="7CEA58FB" w:rsidR="00C17B34" w:rsidRDefault="00C17B34" w:rsidP="00C17B34">
      <w:pPr>
        <w:jc w:val="both"/>
        <w:rPr>
          <w:ins w:id="30" w:author="Milly Lewis" w:date="2023-03-29T11:43:00Z"/>
          <w:iCs/>
        </w:rPr>
      </w:pPr>
      <w:ins w:id="31" w:author="Milly Lewis" w:date="2023-03-29T11:43:00Z">
        <w:r>
          <w:rPr>
            <w:iCs/>
          </w:rPr>
          <w:t>As part of the Work</w:t>
        </w:r>
        <w:r w:rsidR="00AD6C8E">
          <w:rPr>
            <w:iCs/>
          </w:rPr>
          <w:t>g</w:t>
        </w:r>
        <w:r>
          <w:rPr>
            <w:iCs/>
          </w:rPr>
          <w:t>roup consultation phase, the Work</w:t>
        </w:r>
        <w:r w:rsidR="00AD6C8E">
          <w:rPr>
            <w:iCs/>
          </w:rPr>
          <w:t>g</w:t>
        </w:r>
        <w:r>
          <w:rPr>
            <w:iCs/>
          </w:rPr>
          <w:t>roup established that rather than be assessed against Charging Objectives in Section 14 of CUSC, contestability would be more appropriately contained in a new Part IV within Section 2 of CUSC (Connections). Accordingly, a Consequential Modification proposal CMPXXX accompanies CMP330/374 and has been assessed under non-charging objectives.</w:t>
        </w:r>
      </w:ins>
    </w:p>
    <w:p w14:paraId="110B36CC" w14:textId="77777777" w:rsidR="00C17B34" w:rsidRDefault="00C17B34" w:rsidP="002C5FBB">
      <w:pPr>
        <w:jc w:val="both"/>
        <w:rPr>
          <w:iCs/>
        </w:rPr>
      </w:pPr>
    </w:p>
    <w:p w14:paraId="09CD13BB" w14:textId="77777777" w:rsidR="00540807" w:rsidRPr="00696A5C" w:rsidRDefault="00540807" w:rsidP="00D3031A">
      <w:pPr>
        <w:pStyle w:val="Style8"/>
      </w:pPr>
      <w:r w:rsidRPr="00696A5C">
        <w:t>What is the issue?</w:t>
      </w:r>
    </w:p>
    <w:bookmarkEnd w:id="27"/>
    <w:p w14:paraId="6C039BE2" w14:textId="77777777" w:rsidR="00B865D0" w:rsidRDefault="00B865D0" w:rsidP="00B865D0">
      <w:pPr>
        <w:rPr>
          <w:lang w:eastAsia="en-GB"/>
        </w:rPr>
      </w:pPr>
      <w:r w:rsidRPr="00B16842">
        <w:rPr>
          <w:lang w:eastAsia="en-GB"/>
        </w:rPr>
        <w:t>CMP330: To amend the definition of Connection Assets in section 14 of the CUSC to allow cable and overhead line lengths over 2km to be contestable where agreed between the Transmission Owner and the User.</w:t>
      </w:r>
    </w:p>
    <w:p w14:paraId="61801387" w14:textId="77777777" w:rsidR="00B865D0" w:rsidRPr="00B16842" w:rsidRDefault="00B865D0" w:rsidP="00B865D0">
      <w:pPr>
        <w:rPr>
          <w:lang w:eastAsia="en-GB"/>
        </w:rPr>
      </w:pPr>
    </w:p>
    <w:p w14:paraId="097A0793" w14:textId="77777777" w:rsidR="00B865D0" w:rsidRDefault="00B865D0" w:rsidP="00B865D0">
      <w:pPr>
        <w:rPr>
          <w:ins w:id="32" w:author="Milly Lewis" w:date="2023-03-29T11:44:00Z"/>
          <w:lang w:eastAsia="en-GB"/>
        </w:rPr>
      </w:pPr>
      <w:r w:rsidRPr="00B16842">
        <w:rPr>
          <w:lang w:eastAsia="en-GB"/>
        </w:rPr>
        <w:t>CMP374: To allow new connectees to construct transmission assets to facilitate their connection to the wider transmission network.</w:t>
      </w:r>
    </w:p>
    <w:p w14:paraId="07258255" w14:textId="77777777" w:rsidR="00BE269B" w:rsidRDefault="00BE269B" w:rsidP="00B865D0">
      <w:pPr>
        <w:rPr>
          <w:ins w:id="33" w:author="Milly Lewis" w:date="2023-03-29T11:44:00Z"/>
          <w:lang w:eastAsia="en-GB"/>
        </w:rPr>
      </w:pPr>
    </w:p>
    <w:p w14:paraId="05953E8A" w14:textId="26B267BC" w:rsidR="00BE269B" w:rsidRPr="00B16842" w:rsidRDefault="00BE269B" w:rsidP="00BE269B">
      <w:pPr>
        <w:rPr>
          <w:ins w:id="34" w:author="Milly Lewis" w:date="2023-03-29T11:44:00Z"/>
          <w:lang w:eastAsia="en-GB"/>
        </w:rPr>
      </w:pPr>
      <w:ins w:id="35" w:author="Milly Lewis" w:date="2023-03-29T11:44:00Z">
        <w:r>
          <w:rPr>
            <w:lang w:eastAsia="en-GB"/>
          </w:rPr>
          <w:t xml:space="preserve">CMPXXX To facilitate the removal of Contestability from CUSC S14 and substitute with more detailed treatment of Contestable Assets and Adoption Agreement in S2 of CUSC. </w:t>
        </w:r>
      </w:ins>
    </w:p>
    <w:p w14:paraId="03378FD3" w14:textId="77777777" w:rsidR="00BE269B" w:rsidRPr="00B16842" w:rsidRDefault="00BE269B" w:rsidP="00B865D0">
      <w:pPr>
        <w:rPr>
          <w:lang w:eastAsia="en-GB"/>
        </w:rPr>
      </w:pPr>
    </w:p>
    <w:p w14:paraId="4D59CBEF" w14:textId="77777777" w:rsidR="00FC7012" w:rsidRDefault="00FC7012" w:rsidP="00D3031A">
      <w:pPr>
        <w:pStyle w:val="Style9"/>
      </w:pPr>
      <w:r>
        <w:t>What is the solution and when will it come into effect?</w:t>
      </w:r>
    </w:p>
    <w:p w14:paraId="08F163AC" w14:textId="0FE962E9" w:rsidR="00FC7012" w:rsidRDefault="00FC7012" w:rsidP="00FC7012">
      <w:r w:rsidRPr="00E6107E">
        <w:rPr>
          <w:b/>
        </w:rPr>
        <w:t>Proposer’s solution</w:t>
      </w:r>
      <w:r w:rsidR="00E6107E">
        <w:rPr>
          <w:b/>
        </w:rPr>
        <w:t>:</w:t>
      </w:r>
      <w:r w:rsidR="0092758C">
        <w:rPr>
          <w:b/>
        </w:rPr>
        <w:t xml:space="preserve"> </w:t>
      </w:r>
      <w:r w:rsidR="00851176">
        <w:t>To amend the CUSC Section 14 to allow contestability in the construction of connection assets and remove the link between contestability eligibility and TNUoS charging which creates a limit on contestable connections of 2km.</w:t>
      </w:r>
    </w:p>
    <w:p w14:paraId="070C7CD1" w14:textId="77777777" w:rsidR="00851176" w:rsidRPr="00E6107E" w:rsidRDefault="00851176" w:rsidP="00FC7012">
      <w:pPr>
        <w:rPr>
          <w:i/>
          <w:color w:val="00B050"/>
        </w:rPr>
      </w:pPr>
    </w:p>
    <w:p w14:paraId="2F897AC7" w14:textId="65BD388F" w:rsidR="00FC7012" w:rsidRDefault="00FC7012" w:rsidP="00FC7012">
      <w:r w:rsidRPr="00E6107E">
        <w:rPr>
          <w:b/>
        </w:rPr>
        <w:t>Implementation date:</w:t>
      </w:r>
      <w:r>
        <w:t xml:space="preserve"> </w:t>
      </w:r>
      <w:ins w:id="36" w:author="Milly Lewis" w:date="2023-03-29T11:44:00Z">
        <w:r w:rsidR="00C4453C">
          <w:t xml:space="preserve">6  months </w:t>
        </w:r>
      </w:ins>
      <w:del w:id="37" w:author="Milly Lewis" w:date="2023-03-29T11:44:00Z">
        <w:r w:rsidR="00E21978" w:rsidDel="00C4453C">
          <w:delText xml:space="preserve">10 Working days </w:delText>
        </w:r>
      </w:del>
      <w:r w:rsidR="00E21978">
        <w:t>following an Authority decision.</w:t>
      </w:r>
    </w:p>
    <w:p w14:paraId="2CE26D7C" w14:textId="77777777" w:rsidR="00E21978" w:rsidRDefault="00E21978" w:rsidP="00FC7012"/>
    <w:p w14:paraId="4837EE19" w14:textId="77777777" w:rsidR="00FC7012" w:rsidRPr="00E6107E" w:rsidRDefault="00FC7012" w:rsidP="00FC7012">
      <w:pPr>
        <w:rPr>
          <w:b/>
        </w:rPr>
      </w:pPr>
      <w:r w:rsidRPr="00E6107E">
        <w:rPr>
          <w:b/>
        </w:rPr>
        <w:t>Summary of alternative solution(s) and implementation date(s):</w:t>
      </w:r>
    </w:p>
    <w:p w14:paraId="7537373D" w14:textId="21727973" w:rsidR="009F588D" w:rsidRDefault="00B33BA5">
      <w:pPr>
        <w:pStyle w:val="paragraph"/>
        <w:spacing w:before="0" w:beforeAutospacing="0" w:after="0" w:afterAutospacing="0"/>
        <w:jc w:val="both"/>
        <w:textAlignment w:val="baseline"/>
        <w:rPr>
          <w:rFonts w:ascii="Arial" w:hAnsi="Arial" w:cs="Arial"/>
        </w:rPr>
      </w:pPr>
      <w:r w:rsidRPr="00502540">
        <w:rPr>
          <w:rFonts w:ascii="Arial" w:hAnsi="Arial" w:cs="Arial"/>
          <w:color w:val="000000"/>
        </w:rPr>
        <w:t xml:space="preserve">An </w:t>
      </w:r>
      <w:del w:id="38" w:author="Milly Lewis" w:date="2023-03-29T11:02:00Z">
        <w:r w:rsidR="000255AA" w:rsidRPr="00502540" w:rsidDel="00502540">
          <w:rPr>
            <w:rFonts w:ascii="Arial" w:hAnsi="Arial" w:cs="Arial"/>
            <w:color w:val="000000"/>
          </w:rPr>
          <w:delText xml:space="preserve"> </w:delText>
        </w:r>
      </w:del>
      <w:r w:rsidR="000255AA" w:rsidRPr="00502540">
        <w:rPr>
          <w:rFonts w:ascii="Arial" w:hAnsi="Arial" w:cs="Arial"/>
          <w:color w:val="000000"/>
        </w:rPr>
        <w:t>alternative ha</w:t>
      </w:r>
      <w:r w:rsidR="00F869C0" w:rsidRPr="00502540">
        <w:rPr>
          <w:rFonts w:ascii="Arial" w:hAnsi="Arial" w:cs="Arial"/>
          <w:color w:val="000000"/>
        </w:rPr>
        <w:t>s</w:t>
      </w:r>
      <w:r w:rsidR="000255AA" w:rsidRPr="00502540">
        <w:rPr>
          <w:rFonts w:ascii="Arial" w:hAnsi="Arial" w:cs="Arial"/>
          <w:color w:val="000000"/>
        </w:rPr>
        <w:t xml:space="preserve"> been formally raised</w:t>
      </w:r>
      <w:r w:rsidR="00D85065">
        <w:rPr>
          <w:rStyle w:val="normaltextrun"/>
          <w:rFonts w:ascii="Arial" w:hAnsi="Arial" w:cs="Arial"/>
          <w:shd w:val="clear" w:color="auto" w:fill="FFFFFF"/>
        </w:rPr>
        <w:t>.</w:t>
      </w:r>
      <w:bookmarkStart w:id="39" w:name="_Hlk126587130"/>
    </w:p>
    <w:p w14:paraId="187C0DA5" w14:textId="0752EF03" w:rsidR="008C0353" w:rsidRDefault="008C0353" w:rsidP="009F588D">
      <w:pPr>
        <w:pStyle w:val="paragraph"/>
        <w:spacing w:before="0" w:beforeAutospacing="0" w:after="0" w:afterAutospacing="0"/>
        <w:jc w:val="both"/>
        <w:textAlignment w:val="baseline"/>
        <w:rPr>
          <w:rFonts w:ascii="Arial" w:hAnsi="Arial" w:cs="Arial"/>
        </w:rPr>
      </w:pPr>
    </w:p>
    <w:p w14:paraId="554F078A" w14:textId="028CD78C" w:rsidR="009F588D" w:rsidRPr="00D85065" w:rsidRDefault="00F869C0" w:rsidP="00AF5EB5">
      <w:pPr>
        <w:pStyle w:val="BodyText2"/>
        <w:spacing w:before="0" w:after="0"/>
        <w:rPr>
          <w:rFonts w:cs="Arial"/>
          <w:sz w:val="24"/>
        </w:rPr>
      </w:pPr>
      <w:r w:rsidRPr="00D85065">
        <w:rPr>
          <w:rFonts w:cs="Arial"/>
          <w:b/>
          <w:bCs/>
          <w:color w:val="000000"/>
          <w:sz w:val="24"/>
        </w:rPr>
        <w:lastRenderedPageBreak/>
        <w:t>WACM1</w:t>
      </w:r>
      <w:r w:rsidR="008C0353" w:rsidRPr="00D85065">
        <w:rPr>
          <w:rFonts w:cs="Arial"/>
          <w:b/>
          <w:bCs/>
          <w:color w:val="000000"/>
          <w:sz w:val="24"/>
        </w:rPr>
        <w:t>:</w:t>
      </w:r>
      <w:r w:rsidR="008C0353" w:rsidRPr="00D85065">
        <w:rPr>
          <w:rFonts w:cs="Arial"/>
          <w:b/>
          <w:bCs/>
        </w:rPr>
        <w:t xml:space="preserve"> </w:t>
      </w:r>
      <w:r w:rsidR="00AC3756" w:rsidRPr="00D85065">
        <w:rPr>
          <w:rFonts w:cs="Arial"/>
          <w:sz w:val="24"/>
        </w:rPr>
        <w:t xml:space="preserve">To </w:t>
      </w:r>
      <w:r w:rsidR="00AF5EB5" w:rsidRPr="00D85065">
        <w:rPr>
          <w:rFonts w:cs="Arial"/>
          <w:sz w:val="24"/>
        </w:rPr>
        <w:t xml:space="preserve">extend the implementation date from the </w:t>
      </w:r>
      <w:r w:rsidR="00AC3756" w:rsidRPr="00D85065">
        <w:rPr>
          <w:rFonts w:cs="Arial"/>
          <w:sz w:val="24"/>
        </w:rPr>
        <w:t xml:space="preserve">original proposal (of six months) by an additional six months following Ofgem’s decision. This would extend the implementation timeline to twelve months following Ofgem’s decision. </w:t>
      </w:r>
    </w:p>
    <w:bookmarkEnd w:id="39"/>
    <w:p w14:paraId="14D4522B" w14:textId="77777777" w:rsidR="009F588D" w:rsidRPr="002D67B6" w:rsidRDefault="009F588D" w:rsidP="000255AA">
      <w:pPr>
        <w:pStyle w:val="paragraph"/>
        <w:spacing w:before="0" w:beforeAutospacing="0" w:after="0" w:afterAutospacing="0"/>
        <w:jc w:val="both"/>
        <w:textAlignment w:val="baseline"/>
        <w:rPr>
          <w:rFonts w:ascii="Arial" w:hAnsi="Arial" w:cs="Arial"/>
          <w:color w:val="000000"/>
          <w:highlight w:val="yellow"/>
        </w:rPr>
      </w:pPr>
    </w:p>
    <w:p w14:paraId="239339E6" w14:textId="77777777" w:rsidR="00061021" w:rsidRPr="00D85065" w:rsidRDefault="00FC7012" w:rsidP="00FC7012">
      <w:pPr>
        <w:rPr>
          <w:b/>
        </w:rPr>
      </w:pPr>
      <w:r w:rsidRPr="00D85065">
        <w:rPr>
          <w:b/>
        </w:rPr>
        <w:t>Workgroup conclusions</w:t>
      </w:r>
      <w:r w:rsidR="0092758C" w:rsidRPr="00D85065">
        <w:rPr>
          <w:b/>
        </w:rPr>
        <w:t xml:space="preserve">: </w:t>
      </w:r>
      <w:bookmarkStart w:id="40" w:name="_Hlk50541475"/>
    </w:p>
    <w:p w14:paraId="294DC67D" w14:textId="27C464D5" w:rsidR="00E72FF0" w:rsidRDefault="00E72FF0" w:rsidP="00061021">
      <w:pPr>
        <w:spacing w:line="240" w:lineRule="auto"/>
        <w:jc w:val="both"/>
        <w:rPr>
          <w:highlight w:val="yellow"/>
        </w:rPr>
      </w:pPr>
      <w:r>
        <w:t xml:space="preserve">The Workgroup concluded </w:t>
      </w:r>
      <w:r>
        <w:rPr>
          <w:highlight w:val="yellow"/>
        </w:rPr>
        <w:t>unanimously/by majority</w:t>
      </w:r>
      <w:r>
        <w:t xml:space="preserve"> that the </w:t>
      </w:r>
      <w:r w:rsidRPr="00D85065">
        <w:rPr>
          <w:highlight w:val="yellow"/>
        </w:rPr>
        <w:t>Original and WACM1</w:t>
      </w:r>
      <w:r>
        <w:t xml:space="preserve"> better facilitated the Applicable Objectives than the Baseline.</w:t>
      </w:r>
    </w:p>
    <w:bookmarkEnd w:id="40"/>
    <w:p w14:paraId="76EBAAF7" w14:textId="7404C49B" w:rsidR="00FC7012" w:rsidRPr="00D112CA" w:rsidDel="003F68B9" w:rsidRDefault="00FC7012" w:rsidP="00FC7012">
      <w:pPr>
        <w:rPr>
          <w:del w:id="41" w:author="Milly Lewis" w:date="2023-02-21T09:39:00Z"/>
        </w:rPr>
      </w:pPr>
    </w:p>
    <w:p w14:paraId="4A0AB6DF" w14:textId="77777777" w:rsidR="00FC7012" w:rsidRDefault="00FC7012" w:rsidP="00D3031A">
      <w:pPr>
        <w:pStyle w:val="Style10"/>
      </w:pPr>
      <w:r>
        <w:t>What is the impact if this change is made?</w:t>
      </w:r>
    </w:p>
    <w:p w14:paraId="58B29C2C" w14:textId="77777777" w:rsidR="00202454" w:rsidRPr="00202454" w:rsidRDefault="00202454" w:rsidP="00202454">
      <w:pPr>
        <w:spacing w:before="240" w:after="120"/>
        <w:rPr>
          <w:bCs/>
          <w:szCs w:val="24"/>
        </w:rPr>
      </w:pPr>
      <w:r w:rsidRPr="00202454">
        <w:rPr>
          <w:bCs/>
          <w:szCs w:val="24"/>
        </w:rPr>
        <w:t xml:space="preserve">This modification will enable more flexibility for users looking to connect to the transmission network and potentially enabling quicker and lower cost connections. </w:t>
      </w:r>
    </w:p>
    <w:p w14:paraId="2F79043F" w14:textId="77777777" w:rsidR="00FC7012" w:rsidRDefault="00FC7012" w:rsidP="00D3031A">
      <w:pPr>
        <w:pStyle w:val="Style11"/>
      </w:pPr>
      <w:r>
        <w:t>Interactions</w:t>
      </w:r>
    </w:p>
    <w:p w14:paraId="07ECA0C7" w14:textId="61471BBC" w:rsidR="002559B9" w:rsidRDefault="002559B9" w:rsidP="002559B9">
      <w:pPr>
        <w:spacing w:after="160"/>
        <w:rPr>
          <w:iCs/>
        </w:rPr>
      </w:pPr>
      <w:r w:rsidRPr="00DB4983">
        <w:rPr>
          <w:iCs/>
        </w:rPr>
        <w:t>CMP330/CMP374</w:t>
      </w:r>
      <w:ins w:id="42" w:author="Milly Lewis" w:date="2023-03-29T11:44:00Z">
        <w:r w:rsidR="007A7C2C">
          <w:rPr>
            <w:iCs/>
          </w:rPr>
          <w:t>/CMPXXX</w:t>
        </w:r>
      </w:ins>
      <w:r w:rsidRPr="00DB4983">
        <w:rPr>
          <w:iCs/>
        </w:rPr>
        <w:t xml:space="preserve"> if approved by the Authority will have a consequential impact on the STC and STCPs. A subsequent STC modification proposal</w:t>
      </w:r>
      <w:r>
        <w:rPr>
          <w:iCs/>
        </w:rPr>
        <w:t>,</w:t>
      </w:r>
      <w:r w:rsidRPr="00E676F8">
        <w:rPr>
          <w:iCs/>
          <w:color w:val="FFC000"/>
        </w:rPr>
        <w:t xml:space="preserve"> </w:t>
      </w:r>
      <w:hyperlink r:id="rId12" w:history="1">
        <w:r w:rsidRPr="00E676F8">
          <w:rPr>
            <w:rStyle w:val="Hyperlink"/>
            <w:iCs/>
            <w:color w:val="FFC000"/>
          </w:rPr>
          <w:t>CM079 ‘Consideration of STC/STCP changes in relation to CMP330/CMP374’</w:t>
        </w:r>
      </w:hyperlink>
      <w:r w:rsidRPr="00E676F8">
        <w:rPr>
          <w:iCs/>
          <w:color w:val="FFC000"/>
        </w:rPr>
        <w:t xml:space="preserve"> </w:t>
      </w:r>
      <w:r w:rsidRPr="00DB4983">
        <w:rPr>
          <w:iCs/>
        </w:rPr>
        <w:t xml:space="preserve">has been raised.  </w:t>
      </w:r>
    </w:p>
    <w:p w14:paraId="5872970E" w14:textId="77777777" w:rsidR="00E6107E" w:rsidRDefault="00E6107E" w:rsidP="00FC7012"/>
    <w:p w14:paraId="3F19DDCF" w14:textId="77777777" w:rsidR="00E6107E" w:rsidRDefault="00E6107E" w:rsidP="00FC7012"/>
    <w:p w14:paraId="0541E5C8"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4C18D437" w14:textId="77777777" w:rsidR="00043548" w:rsidRPr="005603D9" w:rsidRDefault="00043548" w:rsidP="00043548">
      <w:pPr>
        <w:pStyle w:val="CA2"/>
      </w:pPr>
      <w:bookmarkStart w:id="43" w:name="_Toc74204536"/>
      <w:r w:rsidRPr="005603D9">
        <w:lastRenderedPageBreak/>
        <w:t>What is the issue?</w:t>
      </w:r>
      <w:bookmarkEnd w:id="26"/>
      <w:bookmarkEnd w:id="43"/>
    </w:p>
    <w:bookmarkStart w:id="44" w:name="_Why_change?" w:displacedByCustomXml="next"/>
    <w:bookmarkEnd w:id="44" w:displacedByCustomXml="next"/>
    <w:bookmarkStart w:id="45" w:name="_Toc74204537" w:displacedByCustomXml="next"/>
    <w:bookmarkStart w:id="46" w:name="_Toc58482272" w:displacedByCustomXml="next"/>
    <w:sdt>
      <w:sdtPr>
        <w:id w:val="-253514757"/>
        <w:placeholder>
          <w:docPart w:val="31485F0B4BD04B0EB2CE42BCA98BB653"/>
        </w:placeholder>
      </w:sdtPr>
      <w:sdtEndPr/>
      <w:sdtContent>
        <w:p w14:paraId="41034CB8" w14:textId="77777777" w:rsidR="0090054B" w:rsidRDefault="0090054B" w:rsidP="0090054B">
          <w:pPr>
            <w:rPr>
              <w:iCs/>
            </w:rPr>
          </w:pPr>
          <w:r w:rsidRPr="00806E77">
            <w:rPr>
              <w:iCs/>
            </w:rPr>
            <w:t xml:space="preserve">This modification proposes to introduce contestability in building sole use connection assets. This will enable more flexibility for users looking to connect to the transmission network and potentially enabling quicker and lower cost connections. </w:t>
          </w:r>
        </w:p>
        <w:p w14:paraId="36A3028A" w14:textId="10B846D6" w:rsidR="0090054B" w:rsidRPr="00806E77" w:rsidRDefault="0090054B" w:rsidP="0090054B">
          <w:pPr>
            <w:rPr>
              <w:iCs/>
            </w:rPr>
          </w:pPr>
          <w:r w:rsidRPr="00806E77">
            <w:rPr>
              <w:iCs/>
            </w:rPr>
            <w:t>The TO continues to design the asset but the developer builds to the TO specification. The User will remain liable for the works until the asset is adopted by the TO, along with any additional unforeseen development costs which might result above and beyond the agreed adoption payment. The proposed solution is not looking to change the charging boundary but clarifying what works can be done contestably (</w:t>
          </w:r>
          <w:r w:rsidR="0036285A" w:rsidRPr="00806E77">
            <w:rPr>
              <w:iCs/>
            </w:rPr>
            <w:t>i.e.,</w:t>
          </w:r>
          <w:r w:rsidRPr="00806E77">
            <w:rPr>
              <w:iCs/>
            </w:rPr>
            <w:t xml:space="preserve"> breaking the link between how assets are paid for and delivered).</w:t>
          </w:r>
        </w:p>
        <w:p w14:paraId="26A53DDA" w14:textId="77777777" w:rsidR="0090054B" w:rsidRDefault="00704867" w:rsidP="0090054B">
          <w:pPr>
            <w:jc w:val="both"/>
          </w:pPr>
        </w:p>
      </w:sdtContent>
    </w:sdt>
    <w:p w14:paraId="543F0D94" w14:textId="77777777" w:rsidR="00BE213C" w:rsidRDefault="00BE213C" w:rsidP="00BE213C">
      <w:pPr>
        <w:pStyle w:val="Heading2"/>
      </w:pPr>
      <w:r>
        <w:t>Why change?</w:t>
      </w:r>
      <w:bookmarkEnd w:id="45"/>
    </w:p>
    <w:bookmarkStart w:id="47" w:name="_Toc58837632" w:displacedByCustomXml="next"/>
    <w:bookmarkStart w:id="48" w:name="_Toc74204538" w:displacedByCustomXml="next"/>
    <w:sdt>
      <w:sdtPr>
        <w:id w:val="1727561193"/>
        <w:placeholder>
          <w:docPart w:val="928364F37D4D436AAE5CD3174C3E33DD"/>
        </w:placeholder>
      </w:sdtPr>
      <w:sdtEndPr/>
      <w:sdtContent>
        <w:p w14:paraId="6CE30DA0" w14:textId="77777777" w:rsidR="0036285A" w:rsidRPr="007857BE" w:rsidRDefault="0036285A" w:rsidP="0036285A">
          <w:pPr>
            <w:jc w:val="both"/>
          </w:pPr>
          <w:r w:rsidRPr="00FC4FFA">
            <w:t xml:space="preserve">This modification proposes to </w:t>
          </w:r>
          <w:r>
            <w:t xml:space="preserve">introduce contestability in building sole use connection assets. This will enable more flexibility for users looking to connect to the transmission network and potentially enabling quicker and lower cost connections. </w:t>
          </w:r>
        </w:p>
      </w:sdtContent>
    </w:sdt>
    <w:p w14:paraId="121B284A" w14:textId="77777777" w:rsidR="00043548" w:rsidRPr="005603D9" w:rsidRDefault="00043548" w:rsidP="00043548">
      <w:pPr>
        <w:pStyle w:val="CA3"/>
      </w:pPr>
      <w:r w:rsidRPr="005603D9">
        <w:t xml:space="preserve">What is the </w:t>
      </w:r>
      <w:r w:rsidR="005E3456">
        <w:t>s</w:t>
      </w:r>
      <w:r w:rsidRPr="005603D9">
        <w:t>olution?</w:t>
      </w:r>
      <w:bookmarkEnd w:id="48"/>
      <w:bookmarkEnd w:id="47"/>
      <w:bookmarkEnd w:id="46"/>
    </w:p>
    <w:p w14:paraId="36E55F66" w14:textId="77777777" w:rsidR="00DC39DC" w:rsidRDefault="00DC39DC" w:rsidP="00DC39DC">
      <w:pPr>
        <w:pStyle w:val="Heading2"/>
      </w:pPr>
      <w:bookmarkStart w:id="49" w:name="_Toc74204539"/>
      <w:r>
        <w:t>Proposer’s solution</w:t>
      </w:r>
      <w:bookmarkEnd w:id="49"/>
    </w:p>
    <w:p w14:paraId="1517F973" w14:textId="77777777" w:rsidR="00FB510F" w:rsidRDefault="00FB510F" w:rsidP="00FB510F">
      <w:pPr>
        <w:jc w:val="both"/>
        <w:rPr>
          <w:rFonts w:asciiTheme="majorHAnsi" w:hAnsiTheme="majorHAnsi"/>
        </w:rPr>
      </w:pPr>
      <w:r>
        <w:rPr>
          <w:rFonts w:asciiTheme="majorHAnsi" w:hAnsiTheme="majorHAnsi"/>
        </w:rPr>
        <w:t xml:space="preserve">The Proposer explained that their solution seeks to </w:t>
      </w:r>
      <w:r>
        <w:t>amend the CUSC to allow contestability in the construction of connection assets and some non-shared Infrastructure assets, whilst removing the link between contestability eligibility and TNUoS charging which creates a limit on contestable connections of 2km.</w:t>
      </w:r>
      <w:r>
        <w:rPr>
          <w:rFonts w:asciiTheme="majorHAnsi" w:hAnsiTheme="majorHAnsi"/>
        </w:rPr>
        <w:t xml:space="preserve"> The Proposer advised that by amending this, it will allow construction of Connection Assets and some non-shared Infrastructure Assets without having to change the 2km rule which relates to charging. </w:t>
      </w:r>
      <w:r w:rsidRPr="00B067CE">
        <w:rPr>
          <w:rFonts w:asciiTheme="majorHAnsi" w:hAnsiTheme="majorHAnsi"/>
        </w:rPr>
        <w:t>The proposed solution is not looking to change the charging boundary but clarifying what works can be done contestably (i.e. breaking the link between how assets are paid for and delivered).</w:t>
      </w:r>
      <w:r>
        <w:rPr>
          <w:rFonts w:asciiTheme="majorHAnsi" w:hAnsiTheme="majorHAnsi"/>
        </w:rPr>
        <w:t xml:space="preserve"> The Proposer stated that once the Connection Asset or Infrastructure Asset is built, it will be transferred </w:t>
      </w:r>
      <w:r w:rsidRPr="000046EF">
        <w:rPr>
          <w:rFonts w:asciiTheme="majorHAnsi" w:hAnsiTheme="majorHAnsi"/>
        </w:rPr>
        <w:t xml:space="preserve">over </w:t>
      </w:r>
      <w:r>
        <w:rPr>
          <w:rFonts w:asciiTheme="majorHAnsi" w:hAnsiTheme="majorHAnsi"/>
        </w:rPr>
        <w:t xml:space="preserve">for </w:t>
      </w:r>
      <w:r w:rsidRPr="000046EF">
        <w:rPr>
          <w:rFonts w:asciiTheme="majorHAnsi" w:hAnsiTheme="majorHAnsi"/>
        </w:rPr>
        <w:t xml:space="preserve">the </w:t>
      </w:r>
      <w:r>
        <w:rPr>
          <w:rFonts w:asciiTheme="majorHAnsi" w:hAnsiTheme="majorHAnsi"/>
        </w:rPr>
        <w:t>Onshore TO to adopt and manage and the assets will be charged as per the standard charging methodologies</w:t>
      </w:r>
      <w:r w:rsidRPr="000046EF">
        <w:rPr>
          <w:rFonts w:asciiTheme="majorHAnsi" w:hAnsiTheme="majorHAnsi"/>
        </w:rPr>
        <w:t xml:space="preserve">. </w:t>
      </w:r>
    </w:p>
    <w:p w14:paraId="6E10D254" w14:textId="77777777" w:rsidR="008B22DB" w:rsidRDefault="008B22DB" w:rsidP="008B22DB">
      <w:pPr>
        <w:jc w:val="both"/>
        <w:rPr>
          <w:rFonts w:asciiTheme="majorHAnsi" w:hAnsiTheme="majorHAnsi"/>
        </w:rPr>
      </w:pPr>
      <w:r>
        <w:rPr>
          <w:rFonts w:asciiTheme="majorHAnsi" w:hAnsiTheme="majorHAnsi"/>
        </w:rPr>
        <w:t>The key features of the solution are as follows:</w:t>
      </w:r>
    </w:p>
    <w:p w14:paraId="1661C97E" w14:textId="77777777" w:rsidR="008B22DB" w:rsidRDefault="008B22DB" w:rsidP="008B22DB">
      <w:pPr>
        <w:jc w:val="both"/>
        <w:rPr>
          <w:rStyle w:val="normaltextrun"/>
          <w:rFonts w:eastAsiaTheme="majorEastAsia" w:cs="Arial"/>
          <w:color w:val="222222"/>
          <w:szCs w:val="20"/>
          <w:shd w:val="clear" w:color="auto" w:fill="FFFFFF"/>
        </w:rPr>
      </w:pPr>
      <w:r>
        <w:rPr>
          <w:rStyle w:val="normaltextrun"/>
          <w:rFonts w:eastAsiaTheme="majorEastAsia" w:cs="Arial"/>
          <w:color w:val="222222"/>
          <w:szCs w:val="20"/>
          <w:shd w:val="clear" w:color="auto" w:fill="FFFFFF"/>
        </w:rPr>
        <w:t xml:space="preserve"> </w:t>
      </w:r>
    </w:p>
    <w:tbl>
      <w:tblPr>
        <w:tblW w:w="888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80"/>
      </w:tblGrid>
      <w:tr w:rsidR="008B22DB" w:rsidRPr="00CB2A8F" w14:paraId="639C7B1B" w14:textId="77777777" w:rsidTr="00364FAD">
        <w:trPr>
          <w:trHeight w:val="735"/>
        </w:trPr>
        <w:tc>
          <w:tcPr>
            <w:tcW w:w="8880" w:type="dxa"/>
            <w:tcBorders>
              <w:top w:val="single" w:sz="6" w:space="0" w:color="auto"/>
              <w:left w:val="single" w:sz="6" w:space="0" w:color="auto"/>
              <w:bottom w:val="single" w:sz="6" w:space="0" w:color="auto"/>
              <w:right w:val="single" w:sz="6" w:space="0" w:color="auto"/>
            </w:tcBorders>
            <w:shd w:val="clear" w:color="auto" w:fill="auto"/>
            <w:hideMark/>
          </w:tcPr>
          <w:p w14:paraId="407BACAF" w14:textId="0B78CA73" w:rsidR="008B22DB" w:rsidRPr="00CB2A8F" w:rsidRDefault="008B22DB" w:rsidP="00364FAD">
            <w:pPr>
              <w:spacing w:line="240" w:lineRule="auto"/>
              <w:jc w:val="both"/>
              <w:textAlignment w:val="baseline"/>
              <w:rPr>
                <w:rFonts w:ascii="Segoe UI" w:eastAsia="Times New Roman" w:hAnsi="Segoe UI" w:cs="Segoe UI"/>
                <w:color w:val="454545"/>
                <w:sz w:val="18"/>
                <w:szCs w:val="18"/>
                <w:lang w:eastAsia="en-GB"/>
              </w:rPr>
            </w:pPr>
            <w:r w:rsidRPr="00CB2A8F">
              <w:rPr>
                <w:rFonts w:ascii="Arial" w:eastAsia="Times New Roman" w:hAnsi="Arial" w:cs="Arial"/>
                <w:szCs w:val="24"/>
                <w:lang w:eastAsia="en-GB"/>
              </w:rPr>
              <w:t>High Level Principles for any “Adoption Agreement</w:t>
            </w:r>
            <w:r>
              <w:rPr>
                <w:rStyle w:val="FootnoteReference"/>
                <w:rFonts w:ascii="Arial" w:eastAsia="Times New Roman" w:hAnsi="Arial" w:cs="Arial"/>
                <w:szCs w:val="24"/>
                <w:lang w:eastAsia="en-GB"/>
              </w:rPr>
              <w:footnoteReference w:id="2"/>
            </w:r>
            <w:r w:rsidRPr="00CB2A8F">
              <w:rPr>
                <w:rFonts w:ascii="Arial" w:eastAsia="Times New Roman" w:hAnsi="Arial" w:cs="Arial"/>
                <w:szCs w:val="24"/>
                <w:lang w:eastAsia="en-GB"/>
              </w:rPr>
              <w:t xml:space="preserve">” to be included in the CUSC. </w:t>
            </w:r>
            <w:del w:id="50" w:author="Milly Lewis" w:date="2023-03-29T11:45:00Z">
              <w:r w:rsidRPr="00CB2A8F" w:rsidDel="007A7C2C">
                <w:rPr>
                  <w:rFonts w:ascii="Arial" w:eastAsia="Times New Roman" w:hAnsi="Arial" w:cs="Arial"/>
                  <w:szCs w:val="24"/>
                  <w:lang w:eastAsia="en-GB"/>
                </w:rPr>
                <w:delText>The “Adoption Agreement” itself may be added as an Exhibit to CUSC at a later date (subject to a separate Modification) </w:delText>
              </w:r>
            </w:del>
          </w:p>
        </w:tc>
      </w:tr>
      <w:tr w:rsidR="008B22DB" w:rsidRPr="00CB2A8F" w14:paraId="772E50BA" w14:textId="77777777" w:rsidTr="00364FAD">
        <w:trPr>
          <w:trHeight w:val="300"/>
        </w:trPr>
        <w:tc>
          <w:tcPr>
            <w:tcW w:w="8880" w:type="dxa"/>
            <w:tcBorders>
              <w:top w:val="single" w:sz="6" w:space="0" w:color="auto"/>
              <w:left w:val="single" w:sz="6" w:space="0" w:color="auto"/>
              <w:bottom w:val="single" w:sz="6" w:space="0" w:color="auto"/>
              <w:right w:val="single" w:sz="6" w:space="0" w:color="auto"/>
            </w:tcBorders>
            <w:shd w:val="clear" w:color="auto" w:fill="auto"/>
            <w:hideMark/>
          </w:tcPr>
          <w:p w14:paraId="052BAA3B" w14:textId="6B2CB2D2" w:rsidR="008B22DB" w:rsidRPr="00CB2A8F" w:rsidRDefault="008B22DB" w:rsidP="00364FAD">
            <w:pPr>
              <w:spacing w:line="240" w:lineRule="auto"/>
              <w:jc w:val="both"/>
              <w:textAlignment w:val="baseline"/>
              <w:rPr>
                <w:rFonts w:ascii="Segoe UI" w:eastAsia="Times New Roman" w:hAnsi="Segoe UI" w:cs="Segoe UI"/>
                <w:color w:val="454545"/>
                <w:sz w:val="18"/>
                <w:szCs w:val="18"/>
                <w:lang w:eastAsia="en-GB"/>
              </w:rPr>
            </w:pPr>
            <w:r w:rsidRPr="00CB2A8F">
              <w:rPr>
                <w:rFonts w:ascii="Arial" w:eastAsia="Times New Roman" w:hAnsi="Arial" w:cs="Arial"/>
                <w:szCs w:val="24"/>
                <w:lang w:eastAsia="en-GB"/>
              </w:rPr>
              <w:t>Allowance at application stage for Users to request Offers for both the contestable</w:t>
            </w:r>
            <w:r>
              <w:rPr>
                <w:rStyle w:val="FootnoteReference"/>
                <w:rFonts w:ascii="Arial" w:eastAsia="Times New Roman" w:hAnsi="Arial" w:cs="Arial"/>
                <w:szCs w:val="24"/>
                <w:lang w:eastAsia="en-GB"/>
              </w:rPr>
              <w:footnoteReference w:id="3"/>
            </w:r>
            <w:r w:rsidRPr="00CB2A8F">
              <w:rPr>
                <w:rFonts w:ascii="Arial" w:eastAsia="Times New Roman" w:hAnsi="Arial" w:cs="Arial"/>
                <w:szCs w:val="24"/>
                <w:lang w:eastAsia="en-GB"/>
              </w:rPr>
              <w:t xml:space="preserve"> / non-contestable </w:t>
            </w:r>
            <w:r w:rsidR="00B8492B">
              <w:rPr>
                <w:rFonts w:ascii="Arial" w:eastAsia="Times New Roman" w:hAnsi="Arial" w:cs="Arial"/>
                <w:szCs w:val="24"/>
                <w:lang w:eastAsia="en-GB"/>
              </w:rPr>
              <w:t>works</w:t>
            </w:r>
            <w:r w:rsidR="00B8492B" w:rsidRPr="00CB2A8F">
              <w:rPr>
                <w:rFonts w:ascii="Arial" w:eastAsia="Times New Roman" w:hAnsi="Arial" w:cs="Arial"/>
                <w:szCs w:val="24"/>
                <w:lang w:eastAsia="en-GB"/>
              </w:rPr>
              <w:t> </w:t>
            </w:r>
          </w:p>
        </w:tc>
      </w:tr>
      <w:tr w:rsidR="008B22DB" w:rsidRPr="00CB2A8F" w14:paraId="4E6C9E5D" w14:textId="77777777" w:rsidTr="00364FAD">
        <w:trPr>
          <w:trHeight w:val="300"/>
        </w:trPr>
        <w:tc>
          <w:tcPr>
            <w:tcW w:w="8880" w:type="dxa"/>
            <w:tcBorders>
              <w:top w:val="single" w:sz="6" w:space="0" w:color="auto"/>
              <w:left w:val="single" w:sz="6" w:space="0" w:color="auto"/>
              <w:bottom w:val="single" w:sz="6" w:space="0" w:color="auto"/>
              <w:right w:val="single" w:sz="6" w:space="0" w:color="auto"/>
            </w:tcBorders>
            <w:shd w:val="clear" w:color="auto" w:fill="auto"/>
            <w:hideMark/>
          </w:tcPr>
          <w:p w14:paraId="46DBF1B8" w14:textId="2D0E78C4" w:rsidR="008B22DB" w:rsidRPr="004F4480" w:rsidRDefault="008B22DB" w:rsidP="00364FAD">
            <w:pPr>
              <w:pStyle w:val="NormalWeb"/>
              <w:rPr>
                <w:rFonts w:ascii="Arial" w:hAnsi="Arial" w:cs="Arial"/>
                <w:color w:val="000000"/>
              </w:rPr>
            </w:pPr>
            <w:r w:rsidRPr="00CB2A8F">
              <w:rPr>
                <w:rFonts w:ascii="Arial" w:hAnsi="Arial" w:cs="Arial"/>
              </w:rPr>
              <w:t>The User triggering the contestable works will pay</w:t>
            </w:r>
            <w:r>
              <w:rPr>
                <w:rFonts w:ascii="Arial" w:hAnsi="Arial" w:cs="Arial"/>
              </w:rPr>
              <w:t xml:space="preserve"> to complete the works. </w:t>
            </w:r>
            <w:r w:rsidRPr="004F4480">
              <w:rPr>
                <w:rFonts w:ascii="Arial" w:hAnsi="Arial" w:cs="Arial"/>
                <w:color w:val="000000"/>
              </w:rPr>
              <w:t>On completion, the</w:t>
            </w:r>
            <w:r>
              <w:rPr>
                <w:rFonts w:ascii="Arial" w:hAnsi="Arial" w:cs="Arial"/>
                <w:color w:val="000000"/>
              </w:rPr>
              <w:t xml:space="preserve"> Onshore TO </w:t>
            </w:r>
            <w:r w:rsidRPr="004F4480">
              <w:rPr>
                <w:rFonts w:ascii="Arial" w:hAnsi="Arial" w:cs="Arial"/>
                <w:color w:val="000000"/>
              </w:rPr>
              <w:t xml:space="preserve">will pay the User a fixed price to </w:t>
            </w:r>
            <w:r>
              <w:rPr>
                <w:rFonts w:ascii="Arial" w:hAnsi="Arial" w:cs="Arial"/>
                <w:color w:val="000000"/>
              </w:rPr>
              <w:t>adopt</w:t>
            </w:r>
            <w:r w:rsidRPr="004F4480">
              <w:rPr>
                <w:rFonts w:ascii="Arial" w:hAnsi="Arial" w:cs="Arial"/>
                <w:color w:val="000000"/>
              </w:rPr>
              <w:t xml:space="preserve"> the asset.</w:t>
            </w:r>
            <w:r>
              <w:rPr>
                <w:rFonts w:ascii="Arial" w:hAnsi="Arial" w:cs="Arial"/>
                <w:color w:val="000000"/>
              </w:rPr>
              <w:t xml:space="preserve">  The User will remain liable for the works until the asset is adopted by the TO, along with any additional unforeseen development costs which might result above and beyond the agreed adoption payment. </w:t>
            </w:r>
            <w:r w:rsidR="00B8492B">
              <w:rPr>
                <w:rFonts w:ascii="Arial" w:hAnsi="Arial" w:cs="Arial"/>
                <w:color w:val="000000"/>
              </w:rPr>
              <w:t>The User may also benefit if the contestable work is completed at a lower cost than the fixed price.</w:t>
            </w:r>
          </w:p>
          <w:p w14:paraId="7ED50D4F" w14:textId="77777777" w:rsidR="008B22DB" w:rsidRPr="001F117E" w:rsidRDefault="008B22DB" w:rsidP="008B22DB">
            <w:pPr>
              <w:pStyle w:val="ListParagraph"/>
              <w:numPr>
                <w:ilvl w:val="0"/>
                <w:numId w:val="26"/>
              </w:numPr>
              <w:spacing w:line="240" w:lineRule="auto"/>
              <w:jc w:val="both"/>
              <w:textAlignment w:val="baseline"/>
              <w:rPr>
                <w:rFonts w:ascii="Segoe UI" w:hAnsi="Segoe UI" w:cs="Segoe UI"/>
                <w:color w:val="454545"/>
                <w:sz w:val="18"/>
                <w:szCs w:val="18"/>
              </w:rPr>
            </w:pPr>
            <w:r w:rsidRPr="00F32CFC">
              <w:lastRenderedPageBreak/>
              <w:t xml:space="preserve">The proposed solution is not looking to change the charging boundary, but </w:t>
            </w:r>
            <w:r>
              <w:t xml:space="preserve">is </w:t>
            </w:r>
            <w:r w:rsidRPr="00F32CFC">
              <w:t>clarifying what works can be done contestably (i.e. breaking</w:t>
            </w:r>
            <w:r>
              <w:t xml:space="preserve"> the</w:t>
            </w:r>
            <w:r w:rsidRPr="00F32CFC">
              <w:t xml:space="preserve"> link between how assets are paid for and delivered</w:t>
            </w:r>
            <w:r>
              <w:t>)</w:t>
            </w:r>
          </w:p>
        </w:tc>
      </w:tr>
    </w:tbl>
    <w:p w14:paraId="70301C15" w14:textId="77777777" w:rsidR="00470B5B" w:rsidRDefault="00470B5B" w:rsidP="00043548"/>
    <w:p w14:paraId="00B23AAF" w14:textId="77777777" w:rsidR="00050444" w:rsidRDefault="00050444" w:rsidP="006B6009">
      <w:pPr>
        <w:pStyle w:val="CA3"/>
      </w:pPr>
      <w:bookmarkStart w:id="51" w:name="_Toc74204540"/>
      <w:r>
        <w:t xml:space="preserve">Workgroup </w:t>
      </w:r>
      <w:r w:rsidR="005E3456">
        <w:t>c</w:t>
      </w:r>
      <w:r>
        <w:t>onsiderations</w:t>
      </w:r>
      <w:bookmarkEnd w:id="51"/>
    </w:p>
    <w:p w14:paraId="5081F229" w14:textId="79A8E80F" w:rsidR="00EA0DFC" w:rsidRDefault="00EA0DFC" w:rsidP="00EA0DFC">
      <w:pPr>
        <w:spacing w:line="240" w:lineRule="auto"/>
        <w:jc w:val="both"/>
        <w:textAlignment w:val="baseline"/>
        <w:rPr>
          <w:rFonts w:cs="Arial"/>
        </w:rPr>
      </w:pPr>
      <w:bookmarkStart w:id="52" w:name="_Hlk50542408"/>
      <w:r>
        <w:rPr>
          <w:rFonts w:cs="Arial"/>
        </w:rPr>
        <w:t xml:space="preserve">The Workgroup convened </w:t>
      </w:r>
      <w:r w:rsidR="004864E6">
        <w:rPr>
          <w:highlight w:val="yellow"/>
        </w:rPr>
        <w:t>1</w:t>
      </w:r>
      <w:r w:rsidR="00EA4C5C">
        <w:rPr>
          <w:highlight w:val="yellow"/>
        </w:rPr>
        <w:t>9</w:t>
      </w:r>
      <w:r>
        <w:rPr>
          <w:highlight w:val="yellow"/>
        </w:rPr>
        <w:t xml:space="preserve"> </w:t>
      </w:r>
      <w:r>
        <w:rPr>
          <w:rFonts w:cs="Arial"/>
          <w:highlight w:val="yellow"/>
        </w:rPr>
        <w:t>times</w:t>
      </w:r>
      <w:r>
        <w:rPr>
          <w:rFonts w:cs="Arial"/>
        </w:rPr>
        <w:t xml:space="preserve"> to discuss the perceived issue, detail the scope of the proposed defect, devise potential solutions and assess the proposal in terms of the Applicable Objectives.  </w:t>
      </w:r>
    </w:p>
    <w:p w14:paraId="7A775687" w14:textId="77777777" w:rsidR="00113AC5" w:rsidRDefault="00113AC5" w:rsidP="00EA0DFC">
      <w:pPr>
        <w:pStyle w:val="Heading3"/>
      </w:pPr>
      <w:bookmarkStart w:id="53" w:name="_Toc74204541"/>
    </w:p>
    <w:p w14:paraId="16224832" w14:textId="663AD7D8" w:rsidR="00EA0DFC" w:rsidRDefault="00EA0DFC" w:rsidP="00EA0DFC">
      <w:pPr>
        <w:pStyle w:val="Heading3"/>
      </w:pPr>
      <w:r>
        <w:t>Consideration of the proposer’s solution</w:t>
      </w:r>
      <w:bookmarkEnd w:id="53"/>
    </w:p>
    <w:p w14:paraId="7EB7CB09" w14:textId="77777777" w:rsidR="00EC59DC" w:rsidRDefault="00EC59DC" w:rsidP="00EC59DC">
      <w:pPr>
        <w:jc w:val="both"/>
        <w:rPr>
          <w:rStyle w:val="normaltextrun"/>
          <w:rFonts w:cs="Arial"/>
          <w:color w:val="222222"/>
          <w:szCs w:val="20"/>
          <w:shd w:val="clear" w:color="auto" w:fill="FFFFFF"/>
          <w:lang w:val="en-NZ"/>
        </w:rPr>
      </w:pPr>
      <w:r>
        <w:rPr>
          <w:rStyle w:val="normaltextrun"/>
          <w:rFonts w:cs="Arial"/>
          <w:color w:val="222222"/>
          <w:szCs w:val="20"/>
          <w:shd w:val="clear" w:color="auto" w:fill="FFFFFF"/>
          <w:lang w:val="en-NZ"/>
        </w:rPr>
        <w:t>This modification looks to clarify what sole-use works can be done contestably and how they are defined and managed, rather than trying to change the charging boundary or looking at how the assets are paid for once they are built. This will separate the link between the charging methodology and what contestable works are. </w:t>
      </w:r>
    </w:p>
    <w:p w14:paraId="6BF50152" w14:textId="77777777" w:rsidR="00EC59DC" w:rsidRPr="00BD1D88" w:rsidRDefault="00EC59DC" w:rsidP="00EC59DC">
      <w:pPr>
        <w:jc w:val="both"/>
        <w:rPr>
          <w:rStyle w:val="normaltextrun"/>
          <w:rFonts w:cs="Arial"/>
          <w:szCs w:val="20"/>
          <w:shd w:val="clear" w:color="auto" w:fill="FFFFFF"/>
          <w:lang w:val="en-NZ"/>
        </w:rPr>
      </w:pPr>
    </w:p>
    <w:p w14:paraId="31408AAB" w14:textId="75256D9A" w:rsidR="00EC59DC" w:rsidRDefault="00EC59DC" w:rsidP="00EC59DC">
      <w:pPr>
        <w:jc w:val="both"/>
        <w:rPr>
          <w:rStyle w:val="normaltextrun"/>
          <w:rFonts w:cs="Arial"/>
          <w:szCs w:val="20"/>
          <w:shd w:val="clear" w:color="auto" w:fill="FFFFFF"/>
        </w:rPr>
      </w:pPr>
      <w:r w:rsidRPr="00BD1D88">
        <w:rPr>
          <w:rStyle w:val="normaltextrun"/>
          <w:rFonts w:cs="Arial"/>
          <w:szCs w:val="20"/>
          <w:shd w:val="clear" w:color="auto" w:fill="FFFFFF"/>
        </w:rPr>
        <w:t>The Proposer stated that within their original solution, this would then mean that the</w:t>
      </w:r>
      <w:r>
        <w:rPr>
          <w:rStyle w:val="normaltextrun"/>
          <w:rFonts w:cs="Arial"/>
          <w:szCs w:val="20"/>
          <w:shd w:val="clear" w:color="auto" w:fill="FFFFFF"/>
        </w:rPr>
        <w:t xml:space="preserve"> Onshore TO would</w:t>
      </w:r>
      <w:r w:rsidRPr="00BD1D88">
        <w:rPr>
          <w:rStyle w:val="normaltextrun"/>
          <w:rFonts w:cs="Arial"/>
          <w:szCs w:val="20"/>
          <w:shd w:val="clear" w:color="auto" w:fill="FFFFFF"/>
        </w:rPr>
        <w:t xml:space="preserve"> adopt the asset and make payment to whoever has constructed it.  The </w:t>
      </w:r>
      <w:r>
        <w:rPr>
          <w:rStyle w:val="normaltextrun"/>
          <w:rFonts w:cs="Arial"/>
          <w:szCs w:val="20"/>
          <w:shd w:val="clear" w:color="auto" w:fill="FFFFFF"/>
        </w:rPr>
        <w:t xml:space="preserve">User </w:t>
      </w:r>
      <w:r w:rsidRPr="00BD1D88">
        <w:rPr>
          <w:rStyle w:val="normaltextrun"/>
          <w:rFonts w:cs="Arial"/>
          <w:szCs w:val="20"/>
          <w:shd w:val="clear" w:color="auto" w:fill="FFFFFF"/>
        </w:rPr>
        <w:t xml:space="preserve">will have the </w:t>
      </w:r>
      <w:r>
        <w:rPr>
          <w:rStyle w:val="normaltextrun"/>
          <w:rFonts w:cs="Arial"/>
          <w:szCs w:val="20"/>
          <w:shd w:val="clear" w:color="auto" w:fill="FFFFFF"/>
        </w:rPr>
        <w:t xml:space="preserve">same </w:t>
      </w:r>
      <w:r w:rsidRPr="00BD1D88">
        <w:rPr>
          <w:rStyle w:val="normaltextrun"/>
          <w:rFonts w:cs="Arial"/>
          <w:szCs w:val="20"/>
          <w:shd w:val="clear" w:color="auto" w:fill="FFFFFF"/>
        </w:rPr>
        <w:t>option</w:t>
      </w:r>
      <w:r>
        <w:rPr>
          <w:rStyle w:val="normaltextrun"/>
          <w:rFonts w:cs="Arial"/>
          <w:szCs w:val="20"/>
          <w:shd w:val="clear" w:color="auto" w:fill="FFFFFF"/>
        </w:rPr>
        <w:t>s</w:t>
      </w:r>
      <w:r w:rsidRPr="00BD1D88">
        <w:rPr>
          <w:rStyle w:val="normaltextrun"/>
          <w:rFonts w:cs="Arial"/>
          <w:szCs w:val="20"/>
          <w:shd w:val="clear" w:color="auto" w:fill="FFFFFF"/>
        </w:rPr>
        <w:t xml:space="preserve"> </w:t>
      </w:r>
      <w:r>
        <w:rPr>
          <w:rStyle w:val="normaltextrun"/>
          <w:rFonts w:cs="Arial"/>
          <w:szCs w:val="20"/>
          <w:shd w:val="clear" w:color="auto" w:fill="FFFFFF"/>
        </w:rPr>
        <w:t>as with existing contestability rules to pay Connection Charges post-adoption (</w:t>
      </w:r>
      <w:r w:rsidR="00607B1B">
        <w:rPr>
          <w:rStyle w:val="normaltextrun"/>
          <w:rFonts w:cs="Arial"/>
          <w:szCs w:val="20"/>
          <w:shd w:val="clear" w:color="auto" w:fill="FFFFFF"/>
        </w:rPr>
        <w:t>e.g.,</w:t>
      </w:r>
      <w:r>
        <w:rPr>
          <w:rStyle w:val="normaltextrun"/>
          <w:rFonts w:cs="Arial"/>
          <w:szCs w:val="20"/>
          <w:shd w:val="clear" w:color="auto" w:fill="FFFFFF"/>
        </w:rPr>
        <w:t xml:space="preserve"> on completion capital contributions). </w:t>
      </w:r>
    </w:p>
    <w:p w14:paraId="74375484" w14:textId="77777777" w:rsidR="00607B1B" w:rsidRPr="00724D3D" w:rsidRDefault="00607B1B" w:rsidP="00607B1B">
      <w:pPr>
        <w:pStyle w:val="BodyText"/>
        <w:spacing w:before="240"/>
        <w:jc w:val="both"/>
        <w:rPr>
          <w:rStyle w:val="normaltextrun"/>
          <w:rFonts w:asciiTheme="minorHAnsi" w:eastAsiaTheme="minorHAnsi" w:hAnsiTheme="minorHAnsi" w:cstheme="minorBidi"/>
          <w:b/>
          <w:bCs/>
          <w:sz w:val="24"/>
          <w:szCs w:val="22"/>
          <w:u w:val="single"/>
          <w:lang w:eastAsia="en-US"/>
        </w:rPr>
      </w:pPr>
      <w:r w:rsidRPr="008D3EF6">
        <w:rPr>
          <w:rFonts w:asciiTheme="minorHAnsi" w:eastAsiaTheme="minorHAnsi" w:hAnsiTheme="minorHAnsi" w:cstheme="minorBidi"/>
          <w:b/>
          <w:bCs/>
          <w:sz w:val="24"/>
          <w:szCs w:val="22"/>
          <w:u w:val="single"/>
          <w:lang w:eastAsia="en-US"/>
        </w:rPr>
        <w:t>Scenarios</w:t>
      </w:r>
    </w:p>
    <w:p w14:paraId="09B23FF2" w14:textId="77777777" w:rsidR="00607B1B" w:rsidRDefault="00607B1B" w:rsidP="00607B1B">
      <w:pPr>
        <w:jc w:val="both"/>
        <w:rPr>
          <w:color w:val="000000"/>
          <w:szCs w:val="24"/>
        </w:rPr>
      </w:pPr>
      <w:r>
        <w:rPr>
          <w:color w:val="000000"/>
          <w:szCs w:val="24"/>
        </w:rPr>
        <w:t>In the</w:t>
      </w:r>
      <w:r w:rsidRPr="00490416">
        <w:rPr>
          <w:color w:val="000000"/>
          <w:szCs w:val="24"/>
        </w:rPr>
        <w:t xml:space="preserve"> early Workgroup discussion </w:t>
      </w:r>
      <w:r>
        <w:rPr>
          <w:color w:val="000000"/>
          <w:szCs w:val="24"/>
        </w:rPr>
        <w:t xml:space="preserve">for </w:t>
      </w:r>
      <w:r w:rsidRPr="00490416">
        <w:rPr>
          <w:color w:val="000000"/>
          <w:szCs w:val="24"/>
        </w:rPr>
        <w:t>CMP330, 12 scenarios were discussed covering the scope of the contestable works (shared works or sole use) across the differing stages of construction from design of the asset to post construction. With the refinement of the defect as CMP374, now amalgamated with CMP330, the conclusion of the Workgroup was to focus on the scenarios 1-4 to reflect sole use only. The Workgroup agreed to disregard the other scenarios to focus the scope of the defect.</w:t>
      </w:r>
      <w:r>
        <w:rPr>
          <w:color w:val="000000"/>
          <w:szCs w:val="24"/>
        </w:rPr>
        <w:t xml:space="preserve"> </w:t>
      </w:r>
      <w:r w:rsidRPr="00127422">
        <w:rPr>
          <w:color w:val="000000"/>
          <w:szCs w:val="24"/>
        </w:rPr>
        <w:t xml:space="preserve">These can be found in Annex </w:t>
      </w:r>
      <w:r w:rsidRPr="00127422">
        <w:rPr>
          <w:color w:val="000000"/>
        </w:rPr>
        <w:t>3</w:t>
      </w:r>
      <w:r w:rsidRPr="00127422">
        <w:rPr>
          <w:color w:val="000000"/>
          <w:szCs w:val="24"/>
        </w:rPr>
        <w:t>).</w:t>
      </w:r>
    </w:p>
    <w:p w14:paraId="3DF838AB" w14:textId="77777777" w:rsidR="00607B1B" w:rsidRPr="00724D3D" w:rsidRDefault="00607B1B" w:rsidP="00EC59DC">
      <w:pPr>
        <w:jc w:val="both"/>
        <w:rPr>
          <w:rStyle w:val="eop"/>
          <w:rFonts w:eastAsiaTheme="majorEastAsia" w:cs="Arial"/>
          <w:szCs w:val="20"/>
          <w:shd w:val="clear" w:color="auto" w:fill="FFFFFF"/>
        </w:rPr>
      </w:pPr>
    </w:p>
    <w:p w14:paraId="68285ECC" w14:textId="77777777" w:rsidR="00990DD8" w:rsidRDefault="00990DD8" w:rsidP="00990DD8">
      <w:pPr>
        <w:jc w:val="both"/>
        <w:rPr>
          <w:b/>
          <w:bCs/>
          <w:u w:val="single"/>
          <w:lang w:eastAsia="en-GB"/>
        </w:rPr>
      </w:pPr>
      <w:r w:rsidRPr="00523F18">
        <w:rPr>
          <w:b/>
          <w:bCs/>
          <w:u w:val="single"/>
          <w:lang w:val="en-NZ" w:eastAsia="en-GB"/>
        </w:rPr>
        <w:t>Sole Use Infrastructure Assets</w:t>
      </w:r>
      <w:r w:rsidRPr="00523F18">
        <w:rPr>
          <w:b/>
          <w:bCs/>
          <w:u w:val="single"/>
          <w:lang w:eastAsia="en-GB"/>
        </w:rPr>
        <w:t> </w:t>
      </w:r>
    </w:p>
    <w:p w14:paraId="6FC9B516" w14:textId="77777777" w:rsidR="00990DD8" w:rsidRPr="00523F18" w:rsidRDefault="00990DD8" w:rsidP="00990DD8">
      <w:pPr>
        <w:jc w:val="both"/>
        <w:rPr>
          <w:rFonts w:ascii="Segoe UI" w:hAnsi="Segoe UI" w:cs="Segoe UI"/>
          <w:b/>
          <w:bCs/>
          <w:sz w:val="18"/>
          <w:szCs w:val="18"/>
          <w:u w:val="single"/>
          <w:lang w:eastAsia="en-GB"/>
        </w:rPr>
      </w:pPr>
    </w:p>
    <w:p w14:paraId="28350C4C" w14:textId="6856EE7F" w:rsidR="00990DD8" w:rsidRDefault="00990DD8" w:rsidP="00990DD8">
      <w:pPr>
        <w:jc w:val="both"/>
        <w:rPr>
          <w:rFonts w:ascii="Arial" w:eastAsia="Times New Roman" w:hAnsi="Arial" w:cs="Arial"/>
          <w:color w:val="454545"/>
          <w:sz w:val="20"/>
          <w:szCs w:val="20"/>
          <w:lang w:eastAsia="en-GB"/>
        </w:rPr>
      </w:pPr>
      <w:r w:rsidRPr="00F20E2A">
        <w:rPr>
          <w:lang w:val="en-NZ" w:eastAsia="en-GB"/>
        </w:rPr>
        <w:t xml:space="preserve">The Proposer confirmed that the CMP374 solution is looking to </w:t>
      </w:r>
      <w:r>
        <w:rPr>
          <w:lang w:val="en-NZ" w:eastAsia="en-GB"/>
        </w:rPr>
        <w:t xml:space="preserve">allow developers to </w:t>
      </w:r>
      <w:r w:rsidRPr="00F20E2A">
        <w:rPr>
          <w:lang w:val="en-NZ" w:eastAsia="en-GB"/>
        </w:rPr>
        <w:t xml:space="preserve">build sole use infrastructure assets. The Workgroup </w:t>
      </w:r>
      <w:r>
        <w:rPr>
          <w:lang w:val="en-NZ" w:eastAsia="en-GB"/>
        </w:rPr>
        <w:t xml:space="preserve">stated </w:t>
      </w:r>
      <w:r w:rsidRPr="00F20E2A">
        <w:rPr>
          <w:lang w:val="en-NZ" w:eastAsia="en-GB"/>
        </w:rPr>
        <w:t>that the current rules on what is a sole use asset, connection asset, or a T</w:t>
      </w:r>
      <w:r>
        <w:rPr>
          <w:lang w:val="en-NZ" w:eastAsia="en-GB"/>
        </w:rPr>
        <w:t xml:space="preserve">ransmission </w:t>
      </w:r>
      <w:r w:rsidRPr="00F20E2A">
        <w:rPr>
          <w:lang w:val="en-NZ" w:eastAsia="en-GB"/>
        </w:rPr>
        <w:t>C</w:t>
      </w:r>
      <w:r>
        <w:rPr>
          <w:lang w:val="en-NZ" w:eastAsia="en-GB"/>
        </w:rPr>
        <w:t xml:space="preserve">onnection </w:t>
      </w:r>
      <w:r w:rsidRPr="00F20E2A">
        <w:rPr>
          <w:lang w:val="en-NZ" w:eastAsia="en-GB"/>
        </w:rPr>
        <w:t>A</w:t>
      </w:r>
      <w:r>
        <w:rPr>
          <w:lang w:val="en-NZ" w:eastAsia="en-GB"/>
        </w:rPr>
        <w:t>sset</w:t>
      </w:r>
      <w:r w:rsidRPr="00F20E2A">
        <w:rPr>
          <w:lang w:val="en-NZ" w:eastAsia="en-GB"/>
        </w:rPr>
        <w:t xml:space="preserve"> </w:t>
      </w:r>
      <w:r>
        <w:rPr>
          <w:lang w:val="en-NZ" w:eastAsia="en-GB"/>
        </w:rPr>
        <w:t xml:space="preserve">(TCA) </w:t>
      </w:r>
      <w:r w:rsidRPr="00F20E2A">
        <w:rPr>
          <w:lang w:val="en-NZ" w:eastAsia="en-GB"/>
        </w:rPr>
        <w:t>are very clear</w:t>
      </w:r>
      <w:r>
        <w:rPr>
          <w:lang w:val="en-NZ" w:eastAsia="en-GB"/>
        </w:rPr>
        <w:t xml:space="preserve"> within the CUSC</w:t>
      </w:r>
      <w:r w:rsidRPr="00F20E2A">
        <w:rPr>
          <w:lang w:val="en-NZ" w:eastAsia="en-GB"/>
        </w:rPr>
        <w:t xml:space="preserve">. CMP374 will extend sole use beyond what has historically been ring fenced as sole use assets, </w:t>
      </w:r>
      <w:r>
        <w:rPr>
          <w:lang w:val="en-NZ" w:eastAsia="en-GB"/>
        </w:rPr>
        <w:t xml:space="preserve">TCAs </w:t>
      </w:r>
      <w:r w:rsidRPr="00F20E2A">
        <w:rPr>
          <w:lang w:val="en-NZ" w:eastAsia="en-GB"/>
        </w:rPr>
        <w:t>or single user assets and move the boundary further out into infrastructure assets</w:t>
      </w:r>
      <w:r w:rsidRPr="00F20E2A">
        <w:rPr>
          <w:color w:val="00B050"/>
          <w:lang w:eastAsia="en-GB"/>
        </w:rPr>
        <w:t>. </w:t>
      </w:r>
      <w:r w:rsidR="00655C07">
        <w:rPr>
          <w:rFonts w:ascii="Arial" w:eastAsia="Times New Roman" w:hAnsi="Arial" w:cs="Arial"/>
          <w:color w:val="454545"/>
          <w:sz w:val="20"/>
          <w:szCs w:val="20"/>
          <w:lang w:eastAsia="en-GB"/>
        </w:rPr>
        <w:t xml:space="preserve"> </w:t>
      </w:r>
    </w:p>
    <w:p w14:paraId="0C687FBC" w14:textId="77777777" w:rsidR="002328AA" w:rsidRDefault="002328AA" w:rsidP="00990DD8">
      <w:pPr>
        <w:jc w:val="both"/>
        <w:rPr>
          <w:rFonts w:ascii="Arial" w:eastAsia="Times New Roman" w:hAnsi="Arial" w:cs="Arial"/>
          <w:color w:val="454545"/>
          <w:sz w:val="20"/>
          <w:szCs w:val="20"/>
          <w:lang w:eastAsia="en-GB"/>
        </w:rPr>
      </w:pPr>
    </w:p>
    <w:p w14:paraId="47BB4F02" w14:textId="77777777" w:rsidR="002328AA" w:rsidRPr="008B0554" w:rsidRDefault="002328AA" w:rsidP="002328AA">
      <w:pPr>
        <w:spacing w:line="240" w:lineRule="auto"/>
        <w:jc w:val="both"/>
        <w:textAlignment w:val="baseline"/>
        <w:rPr>
          <w:b/>
          <w:bCs/>
          <w:u w:val="single"/>
        </w:rPr>
      </w:pPr>
      <w:r w:rsidRPr="00622F25">
        <w:rPr>
          <w:b/>
          <w:bCs/>
          <w:u w:val="single"/>
        </w:rPr>
        <w:t>How to request contestable works - as part of a Mod-App or new application</w:t>
      </w:r>
    </w:p>
    <w:p w14:paraId="77D2CBED" w14:textId="77777777" w:rsidR="002328AA" w:rsidRPr="000A1876" w:rsidRDefault="002328AA" w:rsidP="002328AA">
      <w:pPr>
        <w:spacing w:line="240" w:lineRule="auto"/>
        <w:jc w:val="both"/>
        <w:textAlignment w:val="baseline"/>
        <w:rPr>
          <w:u w:val="single"/>
        </w:rPr>
      </w:pPr>
    </w:p>
    <w:p w14:paraId="6CE638E2" w14:textId="77777777" w:rsidR="002328AA" w:rsidRPr="0024173C" w:rsidRDefault="002328AA" w:rsidP="002328AA">
      <w:pPr>
        <w:jc w:val="both"/>
        <w:rPr>
          <w:rFonts w:ascii="Arial" w:hAnsi="Arial"/>
        </w:rPr>
      </w:pPr>
      <w:r w:rsidRPr="0063394A">
        <w:rPr>
          <w:rStyle w:val="normaltextrun"/>
          <w:rFonts w:ascii="Arial" w:hAnsi="Arial" w:cs="Arial"/>
          <w:szCs w:val="24"/>
          <w:shd w:val="clear" w:color="auto" w:fill="FFFFFF"/>
        </w:rPr>
        <w:t xml:space="preserve">The Workgroup were of the view that all options should be considered at application stage. </w:t>
      </w:r>
      <w:r w:rsidRPr="0063394A" w:rsidDel="002F5C59">
        <w:rPr>
          <w:rStyle w:val="normaltextrun"/>
          <w:rFonts w:ascii="Arial" w:hAnsi="Arial" w:cs="Arial"/>
          <w:szCs w:val="24"/>
          <w:shd w:val="clear" w:color="auto" w:fill="FFFFFF"/>
        </w:rPr>
        <w:t xml:space="preserve"> </w:t>
      </w:r>
      <w:r w:rsidRPr="0063394A">
        <w:rPr>
          <w:rStyle w:val="normaltextrun"/>
          <w:rFonts w:ascii="Arial" w:hAnsi="Arial" w:cs="Arial"/>
          <w:szCs w:val="24"/>
          <w:shd w:val="clear" w:color="auto" w:fill="FFFFFF"/>
        </w:rPr>
        <w:t xml:space="preserve">The customer can then post-offer identify which works would fall under this requirement and can then be done contestably. </w:t>
      </w:r>
      <w:r w:rsidRPr="0063394A">
        <w:rPr>
          <w:rFonts w:ascii="Arial" w:hAnsi="Arial" w:cs="Arial"/>
          <w:szCs w:val="24"/>
          <w:shd w:val="clear" w:color="auto" w:fill="FFFFFF"/>
        </w:rPr>
        <w:t>T</w:t>
      </w:r>
      <w:r w:rsidRPr="0063394A">
        <w:rPr>
          <w:rFonts w:ascii="Arial" w:eastAsia="Times New Roman" w:hAnsi="Arial" w:cs="Arial"/>
          <w:szCs w:val="24"/>
          <w:lang w:eastAsia="en-GB"/>
        </w:rPr>
        <w:t>he Workgroup agreed that a timeline was needed for approval, otherwise negotiations could become delayed. A Workgroup member highlighted that there was already a timeline to turn around normal connection offers back to the ESO within the STC and suggested that they could use something similar, with the ability of a referral to Ofgem if there are any disagreements</w:t>
      </w:r>
      <w:r w:rsidRPr="00DE1613">
        <w:rPr>
          <w:rFonts w:ascii="Arial" w:eastAsia="Times New Roman" w:hAnsi="Arial" w:cs="Arial"/>
          <w:szCs w:val="24"/>
          <w:lang w:eastAsia="en-GB"/>
        </w:rPr>
        <w:t>.  </w:t>
      </w:r>
    </w:p>
    <w:p w14:paraId="5721249F" w14:textId="77777777" w:rsidR="002328AA" w:rsidRDefault="002328AA" w:rsidP="002328AA">
      <w:pPr>
        <w:jc w:val="both"/>
        <w:rPr>
          <w:rFonts w:ascii="Arial" w:eastAsia="Times New Roman" w:hAnsi="Arial" w:cs="Arial"/>
          <w:szCs w:val="24"/>
          <w:lang w:eastAsia="en-GB"/>
        </w:rPr>
      </w:pPr>
    </w:p>
    <w:p w14:paraId="2D86BE9B" w14:textId="77777777" w:rsidR="002328AA" w:rsidRPr="00D52F8C" w:rsidRDefault="002328AA" w:rsidP="002328AA">
      <w:pPr>
        <w:jc w:val="both"/>
        <w:rPr>
          <w:rFonts w:ascii="Arial" w:eastAsia="Times New Roman" w:hAnsi="Arial" w:cs="Arial"/>
          <w:szCs w:val="24"/>
          <w:lang w:eastAsia="en-GB"/>
        </w:rPr>
      </w:pPr>
      <w:r>
        <w:rPr>
          <w:rFonts w:ascii="Arial" w:eastAsia="Times New Roman" w:hAnsi="Arial" w:cs="Arial"/>
          <w:szCs w:val="24"/>
          <w:lang w:eastAsia="en-GB"/>
        </w:rPr>
        <w:lastRenderedPageBreak/>
        <w:t xml:space="preserve">The Workgroup discussed options to start considering contestable works at application and offer stage between Users, ESO and Onshore TOs. </w:t>
      </w:r>
      <w:r>
        <w:rPr>
          <w:rFonts w:ascii="Arial" w:hAnsi="Arial" w:cs="Arial"/>
          <w:color w:val="000000"/>
          <w:shd w:val="clear" w:color="auto" w:fill="FFFFFF"/>
        </w:rPr>
        <w:t xml:space="preserve">The Proposer’s solution is to </w:t>
      </w:r>
      <w:r w:rsidRPr="00D52F8C">
        <w:rPr>
          <w:rFonts w:ascii="Arial" w:hAnsi="Arial" w:cs="Arial"/>
          <w:color w:val="000000"/>
          <w:shd w:val="clear" w:color="auto" w:fill="FFFFFF"/>
        </w:rPr>
        <w:t xml:space="preserve">provide one offer outlining both contestable and non-contestable options for the User to review and consider, which would be consistent with industry practice carried out by DNOs. In practice, this </w:t>
      </w:r>
      <w:r>
        <w:rPr>
          <w:rFonts w:ascii="Arial" w:hAnsi="Arial" w:cs="Arial"/>
          <w:color w:val="000000"/>
          <w:shd w:val="clear" w:color="auto" w:fill="FFFFFF"/>
        </w:rPr>
        <w:t>could</w:t>
      </w:r>
      <w:r w:rsidRPr="00D52F8C">
        <w:rPr>
          <w:rFonts w:ascii="Arial" w:hAnsi="Arial" w:cs="Arial"/>
          <w:color w:val="000000"/>
          <w:shd w:val="clear" w:color="auto" w:fill="FFFFFF"/>
        </w:rPr>
        <w:t xml:space="preserve"> be presented as two </w:t>
      </w:r>
      <w:r>
        <w:rPr>
          <w:rFonts w:ascii="Arial" w:hAnsi="Arial" w:cs="Arial"/>
          <w:color w:val="000000"/>
          <w:shd w:val="clear" w:color="auto" w:fill="FFFFFF"/>
        </w:rPr>
        <w:t xml:space="preserve">separate </w:t>
      </w:r>
      <w:r w:rsidRPr="00D52F8C">
        <w:rPr>
          <w:rFonts w:ascii="Arial" w:hAnsi="Arial" w:cs="Arial"/>
          <w:color w:val="000000"/>
          <w:shd w:val="clear" w:color="auto" w:fill="FFFFFF"/>
        </w:rPr>
        <w:t>offers, with the User only able to select one</w:t>
      </w:r>
      <w:r>
        <w:rPr>
          <w:rFonts w:ascii="Arial" w:hAnsi="Arial" w:cs="Arial"/>
          <w:color w:val="000000"/>
          <w:shd w:val="clear" w:color="auto" w:fill="FFFFFF"/>
        </w:rPr>
        <w:t>,</w:t>
      </w:r>
      <w:r w:rsidRPr="00D52F8C">
        <w:rPr>
          <w:rFonts w:ascii="Arial" w:hAnsi="Arial" w:cs="Arial"/>
          <w:color w:val="000000"/>
          <w:shd w:val="clear" w:color="auto" w:fill="FFFFFF"/>
        </w:rPr>
        <w:t xml:space="preserve"> with the alternative becoming void on acceptance of the linked offer. </w:t>
      </w:r>
    </w:p>
    <w:p w14:paraId="254B07CB" w14:textId="77777777" w:rsidR="002328AA" w:rsidRPr="0024173C" w:rsidRDefault="002328AA" w:rsidP="002328AA">
      <w:pPr>
        <w:jc w:val="both"/>
        <w:rPr>
          <w:rFonts w:ascii="Arial" w:hAnsi="Arial"/>
        </w:rPr>
      </w:pPr>
    </w:p>
    <w:p w14:paraId="4A76B529" w14:textId="7BC3AC88" w:rsidR="002328AA" w:rsidRDefault="002328AA" w:rsidP="002328AA">
      <w:pPr>
        <w:jc w:val="both"/>
        <w:rPr>
          <w:rFonts w:ascii="Arial" w:eastAsia="Times New Roman" w:hAnsi="Arial" w:cs="Arial"/>
          <w:szCs w:val="24"/>
          <w:lang w:eastAsia="en-GB"/>
        </w:rPr>
      </w:pPr>
      <w:r>
        <w:rPr>
          <w:rFonts w:ascii="Arial" w:eastAsia="Times New Roman" w:hAnsi="Arial" w:cs="Arial"/>
          <w:szCs w:val="24"/>
          <w:lang w:eastAsia="en-GB"/>
        </w:rPr>
        <w:t xml:space="preserve">A Workgroup member flagged concern that this would not be feasible based on existing connection offer timelines (3 months for the network companies to deliver a customer connection offer) as specified in the transmission licence, CUSC and STC/STCP provisions. The </w:t>
      </w:r>
      <w:r w:rsidR="0007078A">
        <w:rPr>
          <w:rFonts w:ascii="Arial" w:eastAsia="Times New Roman" w:hAnsi="Arial" w:cs="Arial"/>
          <w:szCs w:val="24"/>
          <w:lang w:eastAsia="en-GB"/>
        </w:rPr>
        <w:t>W</w:t>
      </w:r>
      <w:r>
        <w:rPr>
          <w:rFonts w:ascii="Arial" w:eastAsia="Times New Roman" w:hAnsi="Arial" w:cs="Arial"/>
          <w:szCs w:val="24"/>
          <w:lang w:eastAsia="en-GB"/>
        </w:rPr>
        <w:t>orkgroup member believed these would need to be changed to provide longer duration for offer production, or the network companies would need to increase their staff and resources levels to accommodate this request which could potentially lead to material cost increases in Application Fees for all parties (including those not wishing to undertake contestability).</w:t>
      </w:r>
    </w:p>
    <w:p w14:paraId="4710CB7F" w14:textId="77777777" w:rsidR="002328AA" w:rsidRDefault="002328AA" w:rsidP="002328AA">
      <w:pPr>
        <w:jc w:val="both"/>
        <w:rPr>
          <w:rFonts w:ascii="Arial" w:eastAsia="Times New Roman" w:hAnsi="Arial" w:cs="Arial"/>
          <w:szCs w:val="24"/>
          <w:lang w:eastAsia="en-GB"/>
        </w:rPr>
      </w:pPr>
    </w:p>
    <w:p w14:paraId="6A5BACAA" w14:textId="70BB6343" w:rsidR="002328AA" w:rsidRDefault="002328AA" w:rsidP="002328AA">
      <w:pPr>
        <w:jc w:val="both"/>
        <w:rPr>
          <w:rStyle w:val="eop"/>
          <w:rFonts w:ascii="Arial" w:hAnsi="Arial" w:cs="Arial"/>
          <w:shd w:val="clear" w:color="auto" w:fill="FFFFFF"/>
        </w:rPr>
      </w:pPr>
      <w:r>
        <w:rPr>
          <w:rStyle w:val="eop"/>
          <w:rFonts w:ascii="Arial" w:hAnsi="Arial" w:cs="Arial"/>
          <w:shd w:val="clear" w:color="auto" w:fill="FFFFFF"/>
        </w:rPr>
        <w:t xml:space="preserve">Other Workgroup members acknowledged this risk but were of the view that not all connections were of the level of complexity where the additional resource </w:t>
      </w:r>
      <w:r w:rsidR="0063394A">
        <w:rPr>
          <w:rStyle w:val="eop"/>
          <w:rFonts w:ascii="Arial" w:hAnsi="Arial" w:cs="Arial"/>
          <w:shd w:val="clear" w:color="auto" w:fill="FFFFFF"/>
        </w:rPr>
        <w:t xml:space="preserve">would be required </w:t>
      </w:r>
      <w:r>
        <w:rPr>
          <w:rStyle w:val="eop"/>
          <w:rFonts w:ascii="Arial" w:hAnsi="Arial" w:cs="Arial"/>
          <w:shd w:val="clear" w:color="auto" w:fill="FFFFFF"/>
        </w:rPr>
        <w:t>at the application assessment stage. Further, that they would not be offset by the reduced workload resulting from the absence of contestable asset construction and associated project management support on offer acceptance. This point notwithstanding, the current process already includes collaboration between User/TO/ESO, and any additional resource requirement could be addressed and managed as part of the post-application process.</w:t>
      </w:r>
    </w:p>
    <w:p w14:paraId="59FBD451" w14:textId="77777777" w:rsidR="002328AA" w:rsidRDefault="002328AA" w:rsidP="002328AA">
      <w:pPr>
        <w:jc w:val="both"/>
        <w:rPr>
          <w:rFonts w:ascii="Arial" w:eastAsia="Times New Roman" w:hAnsi="Arial" w:cs="Arial"/>
          <w:szCs w:val="24"/>
          <w:lang w:eastAsia="en-GB"/>
        </w:rPr>
      </w:pPr>
    </w:p>
    <w:p w14:paraId="58C27B06" w14:textId="099CFA42" w:rsidR="00EA0DFC" w:rsidRDefault="002328AA" w:rsidP="0091375E">
      <w:pPr>
        <w:jc w:val="both"/>
        <w:rPr>
          <w:rFonts w:ascii="Arial" w:eastAsia="Times New Roman" w:hAnsi="Arial" w:cs="Arial"/>
          <w:szCs w:val="24"/>
          <w:lang w:eastAsia="en-GB"/>
        </w:rPr>
      </w:pPr>
      <w:r>
        <w:rPr>
          <w:rFonts w:ascii="Arial" w:eastAsia="Times New Roman" w:hAnsi="Arial" w:cs="Arial"/>
          <w:szCs w:val="24"/>
          <w:lang w:eastAsia="en-GB"/>
        </w:rPr>
        <w:t xml:space="preserve">Other Workgroup members advocated for a compromise situation, where the User would provide early sight of their intent for to undertake contestable works if they were able. Amendments to the existing connection application form would be a simple way to achieve this. The ESO and Onshore TOs would use reasonable endeavours to factor this consideration during the existing offer process and timeline. This could even include conversations between the TOs and Users during the offer process if possible. At the very least the ESO, Onshore TO and User would agree the scope of contestable works in a timely manner on production of an offer (regardless of whether it already factors contestable build), turning around any offer changes to scope and contestability etc. in good time during post-offer negotiations. </w:t>
      </w:r>
    </w:p>
    <w:p w14:paraId="458C21EC" w14:textId="77777777" w:rsidR="0091375E" w:rsidRDefault="0091375E" w:rsidP="0091375E">
      <w:pPr>
        <w:jc w:val="both"/>
        <w:rPr>
          <w:rFonts w:ascii="Arial" w:eastAsia="Times New Roman" w:hAnsi="Arial" w:cs="Arial"/>
          <w:szCs w:val="24"/>
          <w:lang w:eastAsia="en-GB"/>
        </w:rPr>
      </w:pPr>
    </w:p>
    <w:p w14:paraId="31DCE66D" w14:textId="77777777" w:rsidR="0091375E" w:rsidRDefault="0091375E" w:rsidP="0091375E">
      <w:pPr>
        <w:spacing w:line="240" w:lineRule="auto"/>
        <w:jc w:val="both"/>
        <w:textAlignment w:val="baseline"/>
        <w:rPr>
          <w:rFonts w:ascii="Arial" w:eastAsia="Times New Roman" w:hAnsi="Arial" w:cs="Arial"/>
          <w:b/>
          <w:bCs/>
          <w:szCs w:val="24"/>
          <w:lang w:eastAsia="en-GB"/>
        </w:rPr>
      </w:pPr>
      <w:r w:rsidRPr="0084553D">
        <w:rPr>
          <w:rFonts w:ascii="Arial" w:eastAsia="Times New Roman" w:hAnsi="Arial" w:cs="Arial"/>
          <w:b/>
          <w:bCs/>
          <w:szCs w:val="24"/>
          <w:u w:val="single"/>
          <w:lang w:val="en-NZ" w:eastAsia="en-GB"/>
        </w:rPr>
        <w:t>Supplementary applications</w:t>
      </w:r>
      <w:r w:rsidRPr="0084553D">
        <w:rPr>
          <w:rFonts w:ascii="Arial" w:eastAsia="Times New Roman" w:hAnsi="Arial" w:cs="Arial"/>
          <w:b/>
          <w:bCs/>
          <w:szCs w:val="24"/>
          <w:lang w:eastAsia="en-GB"/>
        </w:rPr>
        <w:t> </w:t>
      </w:r>
    </w:p>
    <w:p w14:paraId="02809EDF" w14:textId="77777777" w:rsidR="0091375E" w:rsidRPr="0084553D" w:rsidRDefault="0091375E" w:rsidP="0091375E">
      <w:pPr>
        <w:spacing w:line="240" w:lineRule="auto"/>
        <w:jc w:val="both"/>
        <w:textAlignment w:val="baseline"/>
        <w:rPr>
          <w:rFonts w:ascii="Segoe UI" w:eastAsia="Times New Roman" w:hAnsi="Segoe UI" w:cs="Segoe UI"/>
          <w:b/>
          <w:bCs/>
          <w:szCs w:val="24"/>
          <w:lang w:eastAsia="en-GB"/>
        </w:rPr>
      </w:pPr>
    </w:p>
    <w:p w14:paraId="1B5B7820" w14:textId="77777777" w:rsidR="0091375E" w:rsidRDefault="0091375E" w:rsidP="0091375E">
      <w:pPr>
        <w:spacing w:line="240" w:lineRule="auto"/>
        <w:jc w:val="both"/>
        <w:textAlignment w:val="baseline"/>
        <w:rPr>
          <w:rFonts w:ascii="Arial" w:eastAsia="Times New Roman" w:hAnsi="Arial" w:cs="Arial"/>
          <w:szCs w:val="24"/>
          <w:lang w:val="en-NZ" w:eastAsia="en-GB"/>
        </w:rPr>
      </w:pPr>
      <w:r w:rsidRPr="0084553D">
        <w:rPr>
          <w:rFonts w:ascii="Arial" w:eastAsia="Times New Roman" w:hAnsi="Arial" w:cs="Arial"/>
          <w:szCs w:val="24"/>
          <w:lang w:val="en-NZ" w:eastAsia="en-GB"/>
        </w:rPr>
        <w:t xml:space="preserve">The Workgroup discussed what would happen if a supplementary application </w:t>
      </w:r>
      <w:r>
        <w:rPr>
          <w:rFonts w:ascii="Arial" w:eastAsia="Times New Roman" w:hAnsi="Arial" w:cs="Arial"/>
          <w:szCs w:val="24"/>
          <w:lang w:val="en-NZ" w:eastAsia="en-GB"/>
        </w:rPr>
        <w:t xml:space="preserve">is submitted by another </w:t>
      </w:r>
      <w:r w:rsidRPr="0084553D">
        <w:rPr>
          <w:rFonts w:ascii="Arial" w:eastAsia="Times New Roman" w:hAnsi="Arial" w:cs="Arial"/>
          <w:szCs w:val="24"/>
          <w:lang w:val="en-NZ" w:eastAsia="en-GB"/>
        </w:rPr>
        <w:t>User</w:t>
      </w:r>
      <w:r>
        <w:rPr>
          <w:rFonts w:ascii="Arial" w:eastAsia="Times New Roman" w:hAnsi="Arial" w:cs="Arial"/>
          <w:szCs w:val="24"/>
          <w:lang w:val="en-NZ" w:eastAsia="en-GB"/>
        </w:rPr>
        <w:t xml:space="preserve"> to connect into works already agreed to be built contestably with the Onshore TO</w:t>
      </w:r>
      <w:r w:rsidRPr="0084553D">
        <w:rPr>
          <w:rFonts w:ascii="Arial" w:eastAsia="Times New Roman" w:hAnsi="Arial" w:cs="Arial"/>
          <w:szCs w:val="24"/>
          <w:lang w:val="en-NZ" w:eastAsia="en-GB"/>
        </w:rPr>
        <w:t>. </w:t>
      </w:r>
    </w:p>
    <w:p w14:paraId="1F1C366D" w14:textId="77777777" w:rsidR="0091375E" w:rsidRDefault="0091375E" w:rsidP="0091375E">
      <w:pPr>
        <w:spacing w:line="240" w:lineRule="auto"/>
        <w:jc w:val="both"/>
        <w:textAlignment w:val="baseline"/>
        <w:rPr>
          <w:rFonts w:ascii="Arial" w:eastAsia="Times New Roman" w:hAnsi="Arial" w:cs="Arial"/>
          <w:szCs w:val="24"/>
          <w:lang w:eastAsia="en-GB"/>
        </w:rPr>
      </w:pPr>
    </w:p>
    <w:p w14:paraId="1860B311" w14:textId="77777777" w:rsidR="0091375E" w:rsidRDefault="0091375E" w:rsidP="0091375E">
      <w:pPr>
        <w:spacing w:line="240" w:lineRule="auto"/>
        <w:jc w:val="both"/>
        <w:textAlignment w:val="baseline"/>
        <w:rPr>
          <w:rFonts w:ascii="Arial" w:eastAsia="Times New Roman" w:hAnsi="Arial" w:cs="Arial"/>
          <w:szCs w:val="24"/>
          <w:lang w:val="en-NZ" w:eastAsia="en-GB"/>
        </w:rPr>
      </w:pPr>
      <w:r>
        <w:rPr>
          <w:rFonts w:ascii="Arial" w:eastAsia="Times New Roman" w:hAnsi="Arial" w:cs="Arial"/>
          <w:szCs w:val="24"/>
          <w:lang w:val="en-NZ" w:eastAsia="en-GB"/>
        </w:rPr>
        <w:t xml:space="preserve">The Proposer’s solution is that the first User who has contracted to do contestable build should not be required to abandon these works due to the presence of another User, unless the TO’s intervention criteria are met and the TO exercises their right to intervene. It was discussed that the TOs may not always exercise this right if the contestable works remain economic and efficient in the context of the subsequent applicant. </w:t>
      </w:r>
    </w:p>
    <w:p w14:paraId="50C240E2" w14:textId="77777777" w:rsidR="0091375E" w:rsidRDefault="0091375E" w:rsidP="0091375E">
      <w:pPr>
        <w:spacing w:line="240" w:lineRule="auto"/>
        <w:jc w:val="both"/>
        <w:textAlignment w:val="baseline"/>
        <w:rPr>
          <w:rFonts w:ascii="Arial" w:eastAsia="Times New Roman" w:hAnsi="Arial" w:cs="Arial"/>
          <w:szCs w:val="24"/>
          <w:lang w:val="en-NZ" w:eastAsia="en-GB"/>
        </w:rPr>
      </w:pPr>
    </w:p>
    <w:p w14:paraId="473FF04C" w14:textId="77777777" w:rsidR="0091375E" w:rsidRDefault="0091375E" w:rsidP="0091375E">
      <w:pPr>
        <w:spacing w:line="240" w:lineRule="auto"/>
        <w:jc w:val="both"/>
        <w:textAlignment w:val="baseline"/>
        <w:rPr>
          <w:rFonts w:ascii="Arial" w:eastAsia="Times New Roman" w:hAnsi="Arial" w:cs="Arial"/>
          <w:szCs w:val="24"/>
          <w:lang w:val="en-NZ" w:eastAsia="en-GB"/>
        </w:rPr>
      </w:pPr>
      <w:r w:rsidRPr="0084553D">
        <w:rPr>
          <w:rFonts w:ascii="Arial" w:eastAsia="Times New Roman" w:hAnsi="Arial" w:cs="Arial"/>
          <w:szCs w:val="24"/>
          <w:lang w:val="en-NZ" w:eastAsia="en-GB"/>
        </w:rPr>
        <w:t>A Workgroup member stated that existing backgrounds would be taken into consideration when developing an offer</w:t>
      </w:r>
      <w:r>
        <w:rPr>
          <w:rFonts w:ascii="Arial" w:eastAsia="Times New Roman" w:hAnsi="Arial" w:cs="Arial"/>
          <w:szCs w:val="24"/>
          <w:lang w:val="en-NZ" w:eastAsia="en-GB"/>
        </w:rPr>
        <w:t xml:space="preserve"> for a subsequent applicant</w:t>
      </w:r>
      <w:r w:rsidRPr="0084553D">
        <w:rPr>
          <w:rFonts w:ascii="Arial" w:eastAsia="Times New Roman" w:hAnsi="Arial" w:cs="Arial"/>
          <w:szCs w:val="24"/>
          <w:lang w:val="en-NZ" w:eastAsia="en-GB"/>
        </w:rPr>
        <w:t xml:space="preserve">. A Workgroup member explained that </w:t>
      </w:r>
      <w:r w:rsidRPr="0084553D">
        <w:rPr>
          <w:rFonts w:ascii="Arial" w:eastAsia="Times New Roman" w:hAnsi="Arial" w:cs="Arial"/>
          <w:szCs w:val="24"/>
          <w:lang w:val="en-NZ" w:eastAsia="en-GB"/>
        </w:rPr>
        <w:lastRenderedPageBreak/>
        <w:t>the Transmission Owner would be aware of all the works that are going on to determine the most efficient thing to do, whether it be to connect another user into those works</w:t>
      </w:r>
      <w:r>
        <w:rPr>
          <w:rFonts w:ascii="Arial" w:eastAsia="Times New Roman" w:hAnsi="Arial" w:cs="Arial"/>
          <w:szCs w:val="24"/>
          <w:lang w:val="en-NZ" w:eastAsia="en-GB"/>
        </w:rPr>
        <w:t xml:space="preserve"> or intervene and take on the build themselves</w:t>
      </w:r>
      <w:r w:rsidRPr="0084553D">
        <w:rPr>
          <w:rFonts w:ascii="Arial" w:eastAsia="Times New Roman" w:hAnsi="Arial" w:cs="Arial"/>
          <w:szCs w:val="24"/>
          <w:lang w:val="en-NZ" w:eastAsia="en-GB"/>
        </w:rPr>
        <w:t>. </w:t>
      </w:r>
    </w:p>
    <w:p w14:paraId="7AF27769" w14:textId="77777777" w:rsidR="0091375E" w:rsidRDefault="0091375E" w:rsidP="0091375E">
      <w:pPr>
        <w:spacing w:line="240" w:lineRule="auto"/>
        <w:jc w:val="both"/>
        <w:textAlignment w:val="baseline"/>
        <w:rPr>
          <w:rFonts w:ascii="Arial" w:eastAsia="Times New Roman" w:hAnsi="Arial" w:cs="Arial"/>
          <w:szCs w:val="24"/>
          <w:lang w:val="en-NZ" w:eastAsia="en-GB"/>
        </w:rPr>
      </w:pPr>
    </w:p>
    <w:p w14:paraId="42DBF540" w14:textId="17D12300" w:rsidR="0091375E" w:rsidRPr="0084553D" w:rsidRDefault="0091375E" w:rsidP="0091375E">
      <w:pPr>
        <w:spacing w:line="240" w:lineRule="auto"/>
        <w:jc w:val="both"/>
        <w:textAlignment w:val="baseline"/>
        <w:rPr>
          <w:rFonts w:ascii="Segoe UI" w:eastAsia="Times New Roman" w:hAnsi="Segoe UI" w:cs="Segoe UI"/>
          <w:szCs w:val="24"/>
          <w:lang w:eastAsia="en-GB"/>
        </w:rPr>
      </w:pPr>
      <w:r w:rsidRPr="0084553D">
        <w:rPr>
          <w:rFonts w:ascii="Arial" w:eastAsia="Times New Roman" w:hAnsi="Arial" w:cs="Arial"/>
          <w:szCs w:val="24"/>
          <w:lang w:val="en-NZ" w:eastAsia="en-GB"/>
        </w:rPr>
        <w:t xml:space="preserve">A Workgroup member </w:t>
      </w:r>
      <w:r>
        <w:rPr>
          <w:rFonts w:ascii="Arial" w:eastAsia="Times New Roman" w:hAnsi="Arial" w:cs="Arial"/>
          <w:szCs w:val="24"/>
          <w:lang w:val="en-NZ" w:eastAsia="en-GB"/>
        </w:rPr>
        <w:t xml:space="preserve">queried the </w:t>
      </w:r>
      <w:r w:rsidRPr="0084553D">
        <w:rPr>
          <w:rFonts w:ascii="Arial" w:eastAsia="Times New Roman" w:hAnsi="Arial" w:cs="Arial"/>
          <w:szCs w:val="24"/>
          <w:lang w:val="en-NZ" w:eastAsia="en-GB"/>
        </w:rPr>
        <w:t xml:space="preserve">extent </w:t>
      </w:r>
      <w:r>
        <w:rPr>
          <w:rFonts w:ascii="Arial" w:eastAsia="Times New Roman" w:hAnsi="Arial" w:cs="Arial"/>
          <w:szCs w:val="24"/>
          <w:lang w:val="en-NZ" w:eastAsia="en-GB"/>
        </w:rPr>
        <w:t xml:space="preserve">to which </w:t>
      </w:r>
      <w:r w:rsidRPr="0084553D">
        <w:rPr>
          <w:rFonts w:ascii="Arial" w:eastAsia="Times New Roman" w:hAnsi="Arial" w:cs="Arial"/>
          <w:szCs w:val="24"/>
          <w:lang w:val="en-NZ" w:eastAsia="en-GB"/>
        </w:rPr>
        <w:t xml:space="preserve">the </w:t>
      </w:r>
      <w:r>
        <w:rPr>
          <w:rFonts w:ascii="Arial" w:eastAsia="Times New Roman" w:hAnsi="Arial" w:cs="Arial"/>
          <w:szCs w:val="24"/>
          <w:lang w:val="en-NZ" w:eastAsia="en-GB"/>
        </w:rPr>
        <w:t xml:space="preserve">first </w:t>
      </w:r>
      <w:r w:rsidRPr="0084553D">
        <w:rPr>
          <w:rFonts w:ascii="Arial" w:eastAsia="Times New Roman" w:hAnsi="Arial" w:cs="Arial"/>
          <w:szCs w:val="24"/>
          <w:lang w:val="en-NZ" w:eastAsia="en-GB"/>
        </w:rPr>
        <w:t xml:space="preserve">User </w:t>
      </w:r>
      <w:r>
        <w:rPr>
          <w:rFonts w:ascii="Arial" w:eastAsia="Times New Roman" w:hAnsi="Arial" w:cs="Arial"/>
          <w:szCs w:val="24"/>
          <w:lang w:val="en-NZ" w:eastAsia="en-GB"/>
        </w:rPr>
        <w:t>(</w:t>
      </w:r>
      <w:r w:rsidRPr="0084553D">
        <w:rPr>
          <w:rFonts w:ascii="Arial" w:eastAsia="Times New Roman" w:hAnsi="Arial" w:cs="Arial"/>
          <w:szCs w:val="24"/>
          <w:lang w:val="en-NZ" w:eastAsia="en-GB"/>
        </w:rPr>
        <w:t xml:space="preserve">doing the </w:t>
      </w:r>
      <w:r>
        <w:rPr>
          <w:rFonts w:ascii="Arial" w:eastAsia="Times New Roman" w:hAnsi="Arial" w:cs="Arial"/>
          <w:szCs w:val="24"/>
          <w:lang w:val="en-NZ" w:eastAsia="en-GB"/>
        </w:rPr>
        <w:t xml:space="preserve">contestable </w:t>
      </w:r>
      <w:r w:rsidRPr="0084553D">
        <w:rPr>
          <w:rFonts w:ascii="Arial" w:eastAsia="Times New Roman" w:hAnsi="Arial" w:cs="Arial"/>
          <w:szCs w:val="24"/>
          <w:lang w:val="en-NZ" w:eastAsia="en-GB"/>
        </w:rPr>
        <w:t>works</w:t>
      </w:r>
      <w:r>
        <w:rPr>
          <w:rFonts w:ascii="Arial" w:eastAsia="Times New Roman" w:hAnsi="Arial" w:cs="Arial"/>
          <w:szCs w:val="24"/>
          <w:lang w:val="en-NZ" w:eastAsia="en-GB"/>
        </w:rPr>
        <w:t>)</w:t>
      </w:r>
      <w:r w:rsidRPr="0084553D">
        <w:rPr>
          <w:rFonts w:ascii="Arial" w:eastAsia="Times New Roman" w:hAnsi="Arial" w:cs="Arial"/>
          <w:szCs w:val="24"/>
          <w:lang w:val="en-NZ" w:eastAsia="en-GB"/>
        </w:rPr>
        <w:t> would be consulted </w:t>
      </w:r>
      <w:r>
        <w:rPr>
          <w:rFonts w:ascii="Arial" w:eastAsia="Times New Roman" w:hAnsi="Arial" w:cs="Arial"/>
          <w:szCs w:val="24"/>
          <w:lang w:val="en-NZ" w:eastAsia="en-GB"/>
        </w:rPr>
        <w:t xml:space="preserve">as part of this process. </w:t>
      </w:r>
      <w:r w:rsidRPr="0084553D">
        <w:rPr>
          <w:rFonts w:ascii="Arial" w:eastAsia="Times New Roman" w:hAnsi="Arial" w:cs="Arial"/>
          <w:szCs w:val="24"/>
          <w:lang w:val="en-NZ" w:eastAsia="en-GB"/>
        </w:rPr>
        <w:t xml:space="preserve">The Proposer stated that </w:t>
      </w:r>
      <w:r>
        <w:rPr>
          <w:rFonts w:ascii="Arial" w:eastAsia="Times New Roman" w:hAnsi="Arial" w:cs="Arial"/>
          <w:szCs w:val="24"/>
          <w:lang w:val="en-NZ" w:eastAsia="en-GB"/>
        </w:rPr>
        <w:t>i</w:t>
      </w:r>
      <w:r w:rsidRPr="0084553D">
        <w:rPr>
          <w:rFonts w:ascii="Arial" w:eastAsia="Times New Roman" w:hAnsi="Arial" w:cs="Arial"/>
          <w:szCs w:val="24"/>
          <w:lang w:val="en-NZ" w:eastAsia="en-GB"/>
        </w:rPr>
        <w:t xml:space="preserve">f there is additional capacity that needs to be built which the TO is anticipating may be needed at a future date, then the </w:t>
      </w:r>
      <w:r>
        <w:rPr>
          <w:rFonts w:ascii="Arial" w:eastAsia="Times New Roman" w:hAnsi="Arial" w:cs="Arial"/>
          <w:szCs w:val="24"/>
          <w:lang w:val="en-NZ" w:eastAsia="en-GB"/>
        </w:rPr>
        <w:t>TO</w:t>
      </w:r>
      <w:r w:rsidRPr="0084553D">
        <w:rPr>
          <w:rFonts w:ascii="Arial" w:eastAsia="Times New Roman" w:hAnsi="Arial" w:cs="Arial"/>
          <w:szCs w:val="24"/>
          <w:lang w:val="en-NZ" w:eastAsia="en-GB"/>
        </w:rPr>
        <w:t xml:space="preserve"> would </w:t>
      </w:r>
      <w:r>
        <w:rPr>
          <w:rFonts w:ascii="Arial" w:eastAsia="Times New Roman" w:hAnsi="Arial" w:cs="Arial"/>
          <w:szCs w:val="24"/>
          <w:lang w:val="en-NZ" w:eastAsia="en-GB"/>
        </w:rPr>
        <w:t>consider that investment as with any other reinforcement/</w:t>
      </w:r>
      <w:r w:rsidR="00163F3F">
        <w:rPr>
          <w:rFonts w:ascii="Arial" w:eastAsia="Times New Roman" w:hAnsi="Arial" w:cs="Arial"/>
          <w:szCs w:val="24"/>
          <w:lang w:val="en-NZ" w:eastAsia="en-GB"/>
        </w:rPr>
        <w:t xml:space="preserve"> </w:t>
      </w:r>
      <w:r>
        <w:rPr>
          <w:rFonts w:ascii="Arial" w:eastAsia="Times New Roman" w:hAnsi="Arial" w:cs="Arial"/>
          <w:szCs w:val="24"/>
          <w:lang w:val="en-NZ" w:eastAsia="en-GB"/>
        </w:rPr>
        <w:t>network enhancement</w:t>
      </w:r>
      <w:r w:rsidRPr="0084553D">
        <w:rPr>
          <w:rFonts w:ascii="Arial" w:eastAsia="Times New Roman" w:hAnsi="Arial" w:cs="Arial"/>
          <w:szCs w:val="24"/>
          <w:lang w:val="en-NZ" w:eastAsia="en-GB"/>
        </w:rPr>
        <w:t>.</w:t>
      </w:r>
    </w:p>
    <w:p w14:paraId="0B5C66B4" w14:textId="77777777" w:rsidR="0091375E" w:rsidRDefault="0091375E" w:rsidP="0091375E">
      <w:pPr>
        <w:spacing w:line="240" w:lineRule="auto"/>
        <w:jc w:val="both"/>
        <w:textAlignment w:val="baseline"/>
        <w:rPr>
          <w:rFonts w:ascii="Arial" w:eastAsia="Times New Roman" w:hAnsi="Arial" w:cs="Arial"/>
          <w:szCs w:val="24"/>
          <w:lang w:val="en-NZ" w:eastAsia="en-GB"/>
        </w:rPr>
      </w:pPr>
    </w:p>
    <w:p w14:paraId="520E5EC1" w14:textId="72DCC1AF" w:rsidR="0091375E" w:rsidRDefault="0091375E" w:rsidP="0091375E">
      <w:pPr>
        <w:jc w:val="both"/>
        <w:rPr>
          <w:rFonts w:ascii="Arial" w:eastAsia="Times New Roman" w:hAnsi="Arial" w:cs="Arial"/>
          <w:szCs w:val="24"/>
          <w:lang w:val="en-NZ" w:eastAsia="en-GB"/>
        </w:rPr>
      </w:pPr>
      <w:r>
        <w:rPr>
          <w:rFonts w:ascii="Arial" w:eastAsia="Times New Roman" w:hAnsi="Arial" w:cs="Arial"/>
          <w:szCs w:val="24"/>
          <w:lang w:val="en-NZ" w:eastAsia="en-GB"/>
        </w:rPr>
        <w:t>The Workgroup discussed the potential for a subsequent applicant to be able to provide a more economic and efficient contestable build than the first User. If this is the case this should not be prevented, but the Workgroup agreed this is only possible in the early stages of the contestable works development by the User.</w:t>
      </w:r>
    </w:p>
    <w:p w14:paraId="2B9B59F7" w14:textId="77777777" w:rsidR="0091375E" w:rsidRDefault="0091375E" w:rsidP="0091375E">
      <w:pPr>
        <w:jc w:val="both"/>
        <w:rPr>
          <w:rFonts w:ascii="Arial" w:eastAsia="Times New Roman" w:hAnsi="Arial" w:cs="Arial"/>
          <w:szCs w:val="24"/>
          <w:lang w:val="en-NZ" w:eastAsia="en-GB"/>
        </w:rPr>
      </w:pPr>
    </w:p>
    <w:p w14:paraId="50AB5D86" w14:textId="77777777" w:rsidR="00F47D97" w:rsidRDefault="00F47D97" w:rsidP="00F47D97">
      <w:pPr>
        <w:jc w:val="both"/>
        <w:rPr>
          <w:rStyle w:val="eop"/>
          <w:rFonts w:eastAsiaTheme="majorEastAsia" w:cs="Arial"/>
          <w:szCs w:val="24"/>
          <w:shd w:val="clear" w:color="auto" w:fill="FFFFFF"/>
        </w:rPr>
      </w:pPr>
      <w:r>
        <w:rPr>
          <w:rStyle w:val="eop"/>
          <w:rFonts w:eastAsiaTheme="majorEastAsia" w:cs="Arial"/>
          <w:szCs w:val="24"/>
          <w:shd w:val="clear" w:color="auto" w:fill="FFFFFF"/>
        </w:rPr>
        <w:t xml:space="preserve">The Workgroup agreed that the Onshore TOs should have the right to intervene in contestable build, particularly in the event of any works becoming shared. The Workgroup discussed the principles for TO intervention, </w:t>
      </w:r>
      <w:r w:rsidRPr="0088112C">
        <w:rPr>
          <w:rStyle w:val="eop"/>
          <w:rFonts w:eastAsiaTheme="majorEastAsia" w:cs="Arial"/>
          <w:szCs w:val="24"/>
          <w:shd w:val="clear" w:color="auto" w:fill="FFFFFF"/>
        </w:rPr>
        <w:t>and</w:t>
      </w:r>
      <w:r>
        <w:rPr>
          <w:rStyle w:val="eop"/>
          <w:rFonts w:eastAsiaTheme="majorEastAsia" w:cs="Arial"/>
          <w:szCs w:val="24"/>
          <w:shd w:val="clear" w:color="auto" w:fill="FFFFFF"/>
        </w:rPr>
        <w:t xml:space="preserve"> these will be placed into the CUSC as part of this modification. These principles will also need to be included in the STC change under CM079. </w:t>
      </w:r>
    </w:p>
    <w:p w14:paraId="592FCBF9" w14:textId="77777777" w:rsidR="00F47D97" w:rsidRDefault="00F47D97" w:rsidP="00F47D97">
      <w:pPr>
        <w:jc w:val="both"/>
        <w:rPr>
          <w:rStyle w:val="eop"/>
          <w:rFonts w:eastAsiaTheme="majorEastAsia" w:cs="Arial"/>
          <w:szCs w:val="24"/>
          <w:shd w:val="clear" w:color="auto" w:fill="FFFFFF"/>
        </w:rPr>
      </w:pPr>
    </w:p>
    <w:p w14:paraId="19B0F7AF" w14:textId="77777777" w:rsidR="00F47D97" w:rsidRDefault="00F47D97" w:rsidP="00F47D97">
      <w:pPr>
        <w:jc w:val="both"/>
        <w:rPr>
          <w:rStyle w:val="eop"/>
          <w:rFonts w:eastAsiaTheme="majorEastAsia" w:cs="Arial"/>
          <w:szCs w:val="24"/>
          <w:shd w:val="clear" w:color="auto" w:fill="FFFFFF"/>
        </w:rPr>
      </w:pPr>
      <w:r>
        <w:rPr>
          <w:rStyle w:val="eop"/>
          <w:rFonts w:eastAsiaTheme="majorEastAsia" w:cs="Arial"/>
          <w:szCs w:val="24"/>
          <w:shd w:val="clear" w:color="auto" w:fill="FFFFFF"/>
        </w:rPr>
        <w:t>T</w:t>
      </w:r>
      <w:r w:rsidRPr="00B21AC6">
        <w:rPr>
          <w:rStyle w:val="eop"/>
          <w:rFonts w:eastAsiaTheme="majorEastAsia" w:cs="Arial"/>
          <w:szCs w:val="24"/>
          <w:shd w:val="clear" w:color="auto" w:fill="FFFFFF"/>
        </w:rPr>
        <w:t>he</w:t>
      </w:r>
      <w:r>
        <w:rPr>
          <w:rStyle w:val="eop"/>
          <w:rFonts w:eastAsiaTheme="majorEastAsia" w:cs="Arial"/>
          <w:szCs w:val="24"/>
          <w:shd w:val="clear" w:color="auto" w:fill="FFFFFF"/>
        </w:rPr>
        <w:t xml:space="preserve"> Workgroup discussed the need to develop principles for </w:t>
      </w:r>
      <w:r w:rsidRPr="00B21AC6">
        <w:rPr>
          <w:rStyle w:val="eop"/>
          <w:rFonts w:eastAsiaTheme="majorEastAsia" w:cs="Arial"/>
          <w:szCs w:val="24"/>
          <w:shd w:val="clear" w:color="auto" w:fill="FFFFFF"/>
        </w:rPr>
        <w:t xml:space="preserve">TO intervention </w:t>
      </w:r>
      <w:r>
        <w:rPr>
          <w:rStyle w:val="eop"/>
          <w:rFonts w:eastAsiaTheme="majorEastAsia" w:cs="Arial"/>
          <w:szCs w:val="24"/>
          <w:shd w:val="clear" w:color="auto" w:fill="FFFFFF"/>
        </w:rPr>
        <w:t xml:space="preserve">to address the following: </w:t>
      </w:r>
    </w:p>
    <w:p w14:paraId="351AC174"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protection for end consumers</w:t>
      </w:r>
      <w:r w:rsidRPr="00CE0173">
        <w:rPr>
          <w:rStyle w:val="eop"/>
          <w:rFonts w:eastAsiaTheme="majorEastAsia" w:cs="Arial"/>
          <w:shd w:val="clear" w:color="auto" w:fill="FFFFFF"/>
        </w:rPr>
        <w:t xml:space="preserve"> </w:t>
      </w:r>
    </w:p>
    <w:p w14:paraId="5E7C408D"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protection for</w:t>
      </w:r>
      <w:r w:rsidRPr="00B21AC6">
        <w:rPr>
          <w:rStyle w:val="eop"/>
          <w:rFonts w:eastAsiaTheme="majorEastAsia" w:cs="Arial"/>
          <w:shd w:val="clear" w:color="auto" w:fill="FFFFFF"/>
        </w:rPr>
        <w:t xml:space="preserve"> 2nd comers/other Users</w:t>
      </w:r>
      <w:r w:rsidRPr="00363734">
        <w:rPr>
          <w:rStyle w:val="eop"/>
          <w:rFonts w:eastAsiaTheme="majorEastAsia" w:cs="Arial"/>
          <w:shd w:val="clear" w:color="auto" w:fill="FFFFFF"/>
        </w:rPr>
        <w:t xml:space="preserve"> </w:t>
      </w:r>
    </w:p>
    <w:p w14:paraId="5FC55104"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p</w:t>
      </w:r>
      <w:r w:rsidRPr="00B21AC6">
        <w:rPr>
          <w:rStyle w:val="eop"/>
          <w:rFonts w:eastAsiaTheme="majorEastAsia" w:cs="Arial"/>
          <w:shd w:val="clear" w:color="auto" w:fill="FFFFFF"/>
        </w:rPr>
        <w:t>rotecti</w:t>
      </w:r>
      <w:r>
        <w:rPr>
          <w:rStyle w:val="eop"/>
          <w:rFonts w:eastAsiaTheme="majorEastAsia" w:cs="Arial"/>
          <w:shd w:val="clear" w:color="auto" w:fill="FFFFFF"/>
        </w:rPr>
        <w:t>on for</w:t>
      </w:r>
      <w:r w:rsidRPr="00B21AC6">
        <w:rPr>
          <w:rStyle w:val="eop"/>
          <w:rFonts w:eastAsiaTheme="majorEastAsia" w:cs="Arial"/>
          <w:shd w:val="clear" w:color="auto" w:fill="FFFFFF"/>
        </w:rPr>
        <w:t xml:space="preserve"> TO strategic investment (and mitigating risks for TO RIIO performance</w:t>
      </w:r>
      <w:r w:rsidRPr="00363734">
        <w:rPr>
          <w:rStyle w:val="eop"/>
          <w:rFonts w:eastAsiaTheme="majorEastAsia" w:cs="Arial"/>
          <w:shd w:val="clear" w:color="auto" w:fill="FFFFFF"/>
        </w:rPr>
        <w:t xml:space="preserve">) </w:t>
      </w:r>
    </w:p>
    <w:p w14:paraId="2FC1E098"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e</w:t>
      </w:r>
      <w:r w:rsidRPr="00B21AC6">
        <w:rPr>
          <w:rStyle w:val="eop"/>
          <w:rFonts w:eastAsiaTheme="majorEastAsia" w:cs="Arial"/>
          <w:shd w:val="clear" w:color="auto" w:fill="FFFFFF"/>
        </w:rPr>
        <w:t>nsuring the continued safe development and operation of the transmission system</w:t>
      </w:r>
      <w:r w:rsidRPr="00363734">
        <w:rPr>
          <w:rStyle w:val="eop"/>
          <w:rFonts w:eastAsiaTheme="majorEastAsia" w:cs="Arial"/>
          <w:shd w:val="clear" w:color="auto" w:fill="FFFFFF"/>
        </w:rPr>
        <w:t xml:space="preserve"> </w:t>
      </w:r>
    </w:p>
    <w:p w14:paraId="3BD1EE67" w14:textId="645084CE" w:rsidR="00F47D97" w:rsidRPr="00C02DE4" w:rsidRDefault="00F47D97" w:rsidP="0060360C">
      <w:pPr>
        <w:pStyle w:val="ListParagraph"/>
        <w:numPr>
          <w:ilvl w:val="0"/>
          <w:numId w:val="27"/>
        </w:numPr>
        <w:jc w:val="both"/>
        <w:rPr>
          <w:rStyle w:val="eop"/>
          <w:rFonts w:eastAsiaTheme="majorEastAsia" w:cs="Arial"/>
          <w:shd w:val="clear" w:color="auto" w:fill="FFFFFF"/>
        </w:rPr>
      </w:pPr>
      <w:r w:rsidRPr="00C02DE4">
        <w:rPr>
          <w:rStyle w:val="eop"/>
          <w:rFonts w:eastAsiaTheme="majorEastAsia" w:cs="Arial"/>
          <w:shd w:val="clear" w:color="auto" w:fill="FFFFFF"/>
        </w:rPr>
        <w:t xml:space="preserve">ensuring collective compliance to relevant obligations in licences/codes/contracts; consideration of any relevant direction by </w:t>
      </w:r>
      <w:r w:rsidR="001B4D16" w:rsidRPr="00C02DE4">
        <w:rPr>
          <w:rStyle w:val="eop"/>
          <w:rFonts w:eastAsiaTheme="majorEastAsia" w:cs="Arial"/>
          <w:shd w:val="clear" w:color="auto" w:fill="FFFFFF"/>
        </w:rPr>
        <w:t>DE</w:t>
      </w:r>
      <w:r w:rsidR="00F24C0E" w:rsidRPr="00C02DE4">
        <w:rPr>
          <w:rStyle w:val="eop"/>
          <w:rFonts w:eastAsiaTheme="majorEastAsia" w:cs="Arial"/>
          <w:shd w:val="clear" w:color="auto" w:fill="FFFFFF"/>
        </w:rPr>
        <w:t>SNZ</w:t>
      </w:r>
      <w:r w:rsidR="00837559" w:rsidRPr="00C02DE4">
        <w:rPr>
          <w:rStyle w:val="eop"/>
          <w:rFonts w:eastAsiaTheme="majorEastAsia" w:cs="Arial"/>
          <w:shd w:val="clear" w:color="auto" w:fill="FFFFFF"/>
        </w:rPr>
        <w:t xml:space="preserve"> (</w:t>
      </w:r>
      <w:r w:rsidR="00C02DE4" w:rsidRPr="00C02DE4">
        <w:rPr>
          <w:rStyle w:val="eop"/>
          <w:rFonts w:eastAsiaTheme="majorEastAsia" w:cs="Arial"/>
          <w:shd w:val="clear" w:color="auto" w:fill="FFFFFF"/>
        </w:rPr>
        <w:t>Department for Energy Security &amp; Net Zero</w:t>
      </w:r>
      <w:r w:rsidR="00C02DE4">
        <w:rPr>
          <w:rStyle w:val="eop"/>
          <w:rFonts w:eastAsiaTheme="majorEastAsia" w:cs="Arial"/>
          <w:shd w:val="clear" w:color="auto" w:fill="FFFFFF"/>
        </w:rPr>
        <w:t>)</w:t>
      </w:r>
      <w:r w:rsidR="00837559" w:rsidRPr="00C02DE4">
        <w:rPr>
          <w:rStyle w:val="eop"/>
          <w:rFonts w:eastAsiaTheme="majorEastAsia" w:cs="Arial"/>
          <w:shd w:val="clear" w:color="auto" w:fill="FFFFFF"/>
        </w:rPr>
        <w:t xml:space="preserve"> </w:t>
      </w:r>
      <w:r w:rsidRPr="00C02DE4">
        <w:rPr>
          <w:rStyle w:val="eop"/>
          <w:rFonts w:eastAsiaTheme="majorEastAsia" w:cs="Arial"/>
          <w:shd w:val="clear" w:color="auto" w:fill="FFFFFF"/>
        </w:rPr>
        <w:t xml:space="preserve">/Ofgem. </w:t>
      </w:r>
    </w:p>
    <w:p w14:paraId="2B3375E1" w14:textId="77777777" w:rsidR="00F47D97" w:rsidRDefault="00F47D97" w:rsidP="00F47D97">
      <w:pPr>
        <w:jc w:val="both"/>
        <w:rPr>
          <w:rStyle w:val="eop"/>
          <w:rFonts w:eastAsiaTheme="majorEastAsia" w:cs="Arial"/>
          <w:szCs w:val="24"/>
          <w:shd w:val="clear" w:color="auto" w:fill="FFFFFF"/>
        </w:rPr>
      </w:pPr>
    </w:p>
    <w:p w14:paraId="703DF667" w14:textId="701C86BA" w:rsidR="00F47D97" w:rsidRPr="00FA43DD" w:rsidRDefault="00DD5B70" w:rsidP="00F47D97">
      <w:pPr>
        <w:jc w:val="both"/>
        <w:rPr>
          <w:lang w:val="en-NZ" w:eastAsia="en-GB"/>
        </w:rPr>
      </w:pPr>
      <w:ins w:id="54" w:author="Milly Lewis" w:date="2023-03-29T11:30:00Z">
        <w:r>
          <w:rPr>
            <w:lang w:val="en-NZ" w:eastAsia="en-GB"/>
          </w:rPr>
          <w:t>I</w:t>
        </w:r>
      </w:ins>
      <w:ins w:id="55" w:author="Milly Lewis" w:date="2023-03-29T11:27:00Z">
        <w:r w:rsidR="00BB2C41">
          <w:rPr>
            <w:lang w:val="en-NZ" w:eastAsia="en-GB"/>
          </w:rPr>
          <w:t>n the</w:t>
        </w:r>
      </w:ins>
      <w:ins w:id="56" w:author="Milly Lewis" w:date="2023-03-29T11:28:00Z">
        <w:r w:rsidR="00BF47C0">
          <w:rPr>
            <w:lang w:val="en-NZ" w:eastAsia="en-GB"/>
          </w:rPr>
          <w:t xml:space="preserve"> event of a dispute the Workgroup agreed that </w:t>
        </w:r>
      </w:ins>
      <w:ins w:id="57" w:author="Milly Lewis" w:date="2023-03-29T11:35:00Z">
        <w:r w:rsidR="00D67029">
          <w:rPr>
            <w:lang w:val="en-NZ" w:eastAsia="en-GB"/>
          </w:rPr>
          <w:t>User</w:t>
        </w:r>
      </w:ins>
      <w:ins w:id="58" w:author="Milly Lewis" w:date="2023-03-29T11:36:00Z">
        <w:r w:rsidR="00D67029">
          <w:rPr>
            <w:lang w:val="en-NZ" w:eastAsia="en-GB"/>
          </w:rPr>
          <w:t xml:space="preserve">s should follow the </w:t>
        </w:r>
        <w:r w:rsidR="00FB7E14">
          <w:rPr>
            <w:lang w:val="en-NZ" w:eastAsia="en-GB"/>
          </w:rPr>
          <w:t xml:space="preserve">Dispute Resolution process in the </w:t>
        </w:r>
      </w:ins>
      <w:ins w:id="59" w:author="Milly Lewis" w:date="2023-03-29T11:37:00Z">
        <w:r w:rsidR="005D049C" w:rsidRPr="00060EA1">
          <w:rPr>
            <w:rFonts w:ascii="Arial" w:eastAsiaTheme="minorEastAsia" w:hAnsi="Arial" w:cs="Arial"/>
            <w:szCs w:val="24"/>
          </w:rPr>
          <w:t>Section 7.4.</w:t>
        </w:r>
        <w:r w:rsidR="005D049C">
          <w:rPr>
            <w:rFonts w:ascii="Arial" w:eastAsiaTheme="minorEastAsia" w:hAnsi="Arial" w:cs="Arial"/>
            <w:szCs w:val="24"/>
          </w:rPr>
          <w:t xml:space="preserve"> of the CUSC</w:t>
        </w:r>
        <w:r w:rsidR="005D049C" w:rsidRPr="001B7DBE">
          <w:rPr>
            <w:rFonts w:ascii="Arial" w:eastAsiaTheme="minorEastAsia" w:hAnsi="Arial" w:cs="Arial"/>
            <w:szCs w:val="24"/>
          </w:rPr>
          <w:t>.</w:t>
        </w:r>
      </w:ins>
      <w:ins w:id="60" w:author="Milly Lewis" w:date="2023-03-29T11:36:00Z">
        <w:r w:rsidR="00D67029">
          <w:rPr>
            <w:lang w:val="en-NZ" w:eastAsia="en-GB"/>
          </w:rPr>
          <w:t xml:space="preserve"> </w:t>
        </w:r>
      </w:ins>
      <w:del w:id="61" w:author="Milly Lewis" w:date="2023-03-29T11:38:00Z">
        <w:r w:rsidR="00F47D97" w:rsidRPr="005A7621" w:rsidDel="009346A6">
          <w:rPr>
            <w:lang w:val="en-NZ" w:eastAsia="en-GB"/>
          </w:rPr>
          <w:delText>The Workgroup agreed that these principles may be subject to interpretation, so they would also need to consider Ofgem’s role within this, as an escalation point for disputes. </w:delText>
        </w:r>
        <w:r w:rsidR="00F47D97" w:rsidRPr="005A7621" w:rsidDel="009346A6">
          <w:rPr>
            <w:lang w:eastAsia="en-GB"/>
          </w:rPr>
          <w:delText> </w:delText>
        </w:r>
      </w:del>
    </w:p>
    <w:p w14:paraId="342CA5B5" w14:textId="77777777" w:rsidR="0091375E" w:rsidRDefault="0091375E" w:rsidP="0091375E">
      <w:pPr>
        <w:jc w:val="both"/>
        <w:rPr>
          <w:rFonts w:cs="Arial"/>
        </w:rPr>
      </w:pPr>
    </w:p>
    <w:p w14:paraId="7A4D2C5B" w14:textId="77777777" w:rsidR="00874F6A" w:rsidRPr="00874F6A" w:rsidRDefault="00874F6A" w:rsidP="00874F6A">
      <w:pPr>
        <w:spacing w:line="240" w:lineRule="auto"/>
        <w:jc w:val="both"/>
        <w:textAlignment w:val="baseline"/>
        <w:rPr>
          <w:rFonts w:ascii="Arial" w:eastAsia="Times New Roman" w:hAnsi="Arial" w:cs="Arial"/>
          <w:b/>
          <w:bCs/>
          <w:szCs w:val="24"/>
          <w:lang w:eastAsia="en-GB"/>
        </w:rPr>
      </w:pPr>
      <w:r w:rsidRPr="00874F6A">
        <w:rPr>
          <w:rFonts w:ascii="Arial" w:eastAsia="Times New Roman" w:hAnsi="Arial" w:cs="Arial"/>
          <w:b/>
          <w:bCs/>
          <w:szCs w:val="24"/>
          <w:u w:val="single"/>
          <w:lang w:val="en-NZ" w:eastAsia="en-GB"/>
        </w:rPr>
        <w:t>Delays and License Issues</w:t>
      </w:r>
      <w:r w:rsidRPr="00874F6A">
        <w:rPr>
          <w:rFonts w:ascii="Arial" w:eastAsia="Times New Roman" w:hAnsi="Arial" w:cs="Arial"/>
          <w:b/>
          <w:bCs/>
          <w:szCs w:val="24"/>
          <w:lang w:eastAsia="en-GB"/>
        </w:rPr>
        <w:t xml:space="preserve"> </w:t>
      </w:r>
    </w:p>
    <w:p w14:paraId="7DABA986" w14:textId="77777777" w:rsidR="00874F6A" w:rsidRPr="00874F6A" w:rsidRDefault="00874F6A" w:rsidP="00874F6A">
      <w:pPr>
        <w:spacing w:line="240" w:lineRule="auto"/>
        <w:jc w:val="both"/>
        <w:textAlignment w:val="baseline"/>
        <w:rPr>
          <w:rFonts w:ascii="Segoe UI" w:eastAsia="Times New Roman" w:hAnsi="Segoe UI" w:cs="Segoe UI"/>
          <w:b/>
          <w:bCs/>
          <w:szCs w:val="24"/>
          <w:lang w:eastAsia="en-GB"/>
        </w:rPr>
      </w:pPr>
    </w:p>
    <w:p w14:paraId="3D936D4B" w14:textId="77777777" w:rsidR="00874F6A" w:rsidRPr="00874F6A" w:rsidRDefault="00874F6A" w:rsidP="00874F6A">
      <w:pPr>
        <w:spacing w:line="240" w:lineRule="auto"/>
        <w:jc w:val="both"/>
        <w:textAlignment w:val="baseline"/>
        <w:rPr>
          <w:rFonts w:ascii="Arial" w:eastAsia="Times New Roman" w:hAnsi="Arial" w:cs="Arial"/>
          <w:szCs w:val="24"/>
          <w:lang w:eastAsia="en-GB"/>
        </w:rPr>
      </w:pPr>
      <w:r w:rsidRPr="00874F6A">
        <w:rPr>
          <w:rFonts w:ascii="Arial" w:eastAsia="Times New Roman" w:hAnsi="Arial" w:cs="Arial"/>
          <w:szCs w:val="24"/>
          <w:lang w:val="en-NZ" w:eastAsia="en-GB"/>
        </w:rPr>
        <w:t>There were discussions regarding what the liability would be on the licensee if there was a delay from the first User resulting in an impact on the second User. The ESO representative stated that they would not be giving offers to the second party that they couldn’t deliver on. The ESO would consider how advanced the first party is and how long it will take to take over the works before making an offer to the second party.</w:t>
      </w:r>
      <w:r w:rsidRPr="00874F6A">
        <w:rPr>
          <w:rFonts w:ascii="Calibri" w:eastAsia="Times New Roman" w:hAnsi="Calibri" w:cs="Calibri"/>
          <w:szCs w:val="24"/>
          <w:lang w:eastAsia="en-GB"/>
        </w:rPr>
        <w:t xml:space="preserve"> </w:t>
      </w:r>
      <w:r w:rsidRPr="00874F6A">
        <w:rPr>
          <w:rFonts w:ascii="Arial" w:eastAsia="Times New Roman" w:hAnsi="Arial" w:cs="Arial"/>
          <w:szCs w:val="24"/>
          <w:lang w:eastAsia="en-GB"/>
        </w:rPr>
        <w:t> </w:t>
      </w:r>
    </w:p>
    <w:p w14:paraId="5BD4BA93" w14:textId="77777777" w:rsidR="00874F6A" w:rsidRPr="00874F6A" w:rsidRDefault="00874F6A" w:rsidP="00874F6A">
      <w:pPr>
        <w:spacing w:line="240" w:lineRule="auto"/>
        <w:jc w:val="both"/>
        <w:textAlignment w:val="baseline"/>
        <w:rPr>
          <w:rFonts w:ascii="Segoe UI" w:eastAsia="Times New Roman" w:hAnsi="Segoe UI" w:cs="Segoe UI"/>
          <w:szCs w:val="24"/>
          <w:lang w:eastAsia="en-GB"/>
        </w:rPr>
      </w:pPr>
    </w:p>
    <w:p w14:paraId="0B067B90" w14:textId="77777777" w:rsidR="00874F6A" w:rsidRPr="00874F6A" w:rsidRDefault="00874F6A" w:rsidP="00874F6A">
      <w:pPr>
        <w:jc w:val="both"/>
        <w:rPr>
          <w:lang w:eastAsia="en-GB"/>
        </w:rPr>
      </w:pPr>
      <w:r w:rsidRPr="00874F6A">
        <w:rPr>
          <w:lang w:eastAsia="en-GB"/>
        </w:rPr>
        <w:t xml:space="preserve">A Workgroup member explained that although the TO provides an offer, the ESO must also issue a Bilateral Connection Agreement to inform the second User, however this is contingent on the User or User’s contractor completing the construction. It was highlighted that this is a third-party risk compared to the TO constructing in house. </w:t>
      </w:r>
    </w:p>
    <w:p w14:paraId="12BEF4D8" w14:textId="77777777" w:rsidR="00874F6A" w:rsidRPr="00874F6A" w:rsidRDefault="00874F6A" w:rsidP="00874F6A">
      <w:pPr>
        <w:spacing w:line="240" w:lineRule="auto"/>
        <w:jc w:val="both"/>
        <w:textAlignment w:val="baseline"/>
        <w:rPr>
          <w:rFonts w:ascii="Segoe UI" w:eastAsia="Times New Roman" w:hAnsi="Segoe UI" w:cs="Segoe UI"/>
          <w:szCs w:val="24"/>
          <w:lang w:eastAsia="en-GB"/>
        </w:rPr>
      </w:pPr>
    </w:p>
    <w:p w14:paraId="42C3B86B" w14:textId="77777777" w:rsidR="00874F6A" w:rsidRPr="00874F6A" w:rsidRDefault="00874F6A" w:rsidP="00874F6A">
      <w:pPr>
        <w:jc w:val="both"/>
        <w:rPr>
          <w:rFonts w:cs="Arial"/>
          <w:b/>
          <w:bCs/>
          <w:color w:val="222222"/>
          <w:szCs w:val="20"/>
          <w:u w:val="single"/>
          <w:shd w:val="clear" w:color="auto" w:fill="FFFFFF"/>
        </w:rPr>
      </w:pPr>
      <w:r w:rsidRPr="00874F6A">
        <w:rPr>
          <w:rFonts w:cs="Arial"/>
          <w:b/>
          <w:bCs/>
          <w:color w:val="222222"/>
          <w:szCs w:val="20"/>
          <w:u w:val="single"/>
          <w:shd w:val="clear" w:color="auto" w:fill="FFFFFF"/>
        </w:rPr>
        <w:t>Circuits that become partly shared</w:t>
      </w:r>
    </w:p>
    <w:p w14:paraId="6986B251" w14:textId="77777777" w:rsidR="00874F6A" w:rsidRPr="00874F6A" w:rsidRDefault="00874F6A" w:rsidP="00874F6A">
      <w:pPr>
        <w:jc w:val="both"/>
        <w:rPr>
          <w:rFonts w:cs="Arial"/>
          <w:color w:val="222222"/>
          <w:szCs w:val="20"/>
          <w:u w:val="single"/>
          <w:shd w:val="clear" w:color="auto" w:fill="FFFFFF"/>
        </w:rPr>
      </w:pPr>
    </w:p>
    <w:p w14:paraId="6F73B845" w14:textId="4D787043" w:rsidR="00874F6A" w:rsidRPr="00874F6A" w:rsidRDefault="00874F6A" w:rsidP="00874F6A">
      <w:pPr>
        <w:jc w:val="both"/>
        <w:rPr>
          <w:rFonts w:cs="Arial"/>
          <w:color w:val="222222"/>
          <w:szCs w:val="20"/>
          <w:shd w:val="clear" w:color="auto" w:fill="FFFFFF"/>
        </w:rPr>
      </w:pPr>
      <w:r w:rsidRPr="00874F6A">
        <w:t>The Proposers view was that when a circuit becomes partly shared, the sole use elements will remain contestable and the Onshore TO will not take over the whole circuit, if the TO decides to intervene. The principle that should be applied is that any initial User should not be detrimentally affected in any way by any subsequent comer</w:t>
      </w:r>
      <w:r w:rsidR="002F6341">
        <w:t xml:space="preserve"> or by an intervention</w:t>
      </w:r>
      <w:r w:rsidRPr="00874F6A">
        <w:t>, and there should be a route of appeal. Another view within the Workgroup was that the Onshore TO should be taking over the whole circuit and not just the part that has become shared.</w:t>
      </w:r>
      <w:r w:rsidRPr="00874F6A">
        <w:rPr>
          <w:rFonts w:asciiTheme="majorHAnsi" w:eastAsiaTheme="majorEastAsia" w:hAnsiTheme="majorHAnsi" w:cs="Arial"/>
          <w:b/>
          <w:color w:val="222222"/>
          <w:sz w:val="28"/>
          <w:szCs w:val="20"/>
          <w:shd w:val="clear" w:color="auto" w:fill="FFFFFF"/>
        </w:rPr>
        <w:t xml:space="preserve"> </w:t>
      </w:r>
      <w:r w:rsidRPr="00874F6A">
        <w:rPr>
          <w:bCs/>
        </w:rPr>
        <w:t xml:space="preserve">Workgroup members also </w:t>
      </w:r>
      <w:r w:rsidRPr="00874F6A">
        <w:rPr>
          <w:rFonts w:cs="Arial"/>
          <w:color w:val="222222"/>
          <w:szCs w:val="20"/>
          <w:shd w:val="clear" w:color="auto" w:fill="FFFFFF"/>
        </w:rPr>
        <w:t xml:space="preserve">questioned whether there was the ability to isolate and segregate different parts of the circuit. </w:t>
      </w:r>
    </w:p>
    <w:p w14:paraId="45713005" w14:textId="77777777" w:rsidR="00874F6A" w:rsidRPr="00874F6A" w:rsidRDefault="00874F6A" w:rsidP="00874F6A">
      <w:pPr>
        <w:spacing w:before="240" w:after="120" w:line="300" w:lineRule="atLeast"/>
        <w:jc w:val="both"/>
        <w:rPr>
          <w:rFonts w:ascii="Arial" w:eastAsiaTheme="majorEastAsia" w:hAnsi="Arial" w:cs="Arial"/>
          <w:color w:val="222222"/>
          <w:szCs w:val="24"/>
          <w:shd w:val="clear" w:color="auto" w:fill="FFFFFF"/>
          <w:lang w:eastAsia="en-GB"/>
        </w:rPr>
      </w:pPr>
      <w:r w:rsidRPr="00874F6A">
        <w:rPr>
          <w:rFonts w:ascii="Arial" w:eastAsia="Times New Roman" w:hAnsi="Arial" w:cs="Arial"/>
          <w:color w:val="222222"/>
          <w:szCs w:val="24"/>
          <w:shd w:val="clear" w:color="auto" w:fill="FFFFFF"/>
          <w:lang w:eastAsia="en-GB"/>
        </w:rPr>
        <w:t xml:space="preserve">The Workgroup highlighted that any beneficiaries of a Whole System solution would also need to contribute towards the cost, not just the initial User. </w:t>
      </w:r>
      <w:r w:rsidRPr="00874F6A">
        <w:rPr>
          <w:rFonts w:ascii="Arial" w:eastAsiaTheme="majorEastAsia" w:hAnsi="Arial" w:cs="Arial"/>
          <w:color w:val="222222"/>
          <w:szCs w:val="24"/>
          <w:shd w:val="clear" w:color="auto" w:fill="FFFFFF"/>
          <w:lang w:eastAsia="en-GB"/>
        </w:rPr>
        <w:t> </w:t>
      </w:r>
    </w:p>
    <w:p w14:paraId="19F32B23" w14:textId="77777777" w:rsidR="000B46A2" w:rsidRDefault="000B46A2" w:rsidP="000B46A2">
      <w:pPr>
        <w:spacing w:line="240" w:lineRule="auto"/>
        <w:jc w:val="both"/>
        <w:rPr>
          <w:b/>
          <w:bCs/>
          <w:u w:val="single"/>
        </w:rPr>
      </w:pPr>
      <w:r w:rsidRPr="00697CC6">
        <w:rPr>
          <w:b/>
          <w:bCs/>
          <w:u w:val="single"/>
        </w:rPr>
        <w:t>Pre – Qualification Process</w:t>
      </w:r>
    </w:p>
    <w:p w14:paraId="20CA93F7" w14:textId="77777777" w:rsidR="000B46A2" w:rsidRDefault="000B46A2" w:rsidP="000B46A2">
      <w:pPr>
        <w:spacing w:line="240" w:lineRule="auto"/>
        <w:jc w:val="both"/>
      </w:pPr>
    </w:p>
    <w:p w14:paraId="169B31B1" w14:textId="77777777" w:rsidR="000B46A2" w:rsidRDefault="000B46A2" w:rsidP="000B46A2">
      <w:pPr>
        <w:jc w:val="both"/>
        <w:rPr>
          <w:rFonts w:ascii="Arial" w:hAnsi="Arial" w:cs="Arial"/>
          <w:szCs w:val="24"/>
        </w:rPr>
      </w:pPr>
      <w:r w:rsidRPr="0024173C">
        <w:t xml:space="preserve">The </w:t>
      </w:r>
      <w:r>
        <w:t>W</w:t>
      </w:r>
      <w:r w:rsidRPr="0024173C">
        <w:t xml:space="preserve">orkgroup discussed the potential for a pre-qualification process due to the extension of </w:t>
      </w:r>
      <w:r>
        <w:t xml:space="preserve">the </w:t>
      </w:r>
      <w:r w:rsidRPr="0024173C">
        <w:t xml:space="preserve">contestability </w:t>
      </w:r>
      <w:r>
        <w:t xml:space="preserve">definition </w:t>
      </w:r>
      <w:r w:rsidRPr="0024173C">
        <w:t xml:space="preserve">to include non-shared Infrastructure Asset build. </w:t>
      </w:r>
      <w:r>
        <w:t>This stemmed from concerns raised by the Onshore TO representatives. T</w:t>
      </w:r>
      <w:r w:rsidRPr="0024173C">
        <w:t>he</w:t>
      </w:r>
      <w:r>
        <w:t xml:space="preserve">y flagged to the Workgroup that the transmission </w:t>
      </w:r>
      <w:r w:rsidRPr="0024173C">
        <w:t>licence</w:t>
      </w:r>
      <w:r>
        <w:t xml:space="preserve">, price control </w:t>
      </w:r>
      <w:r w:rsidRPr="0024173C">
        <w:t>and code</w:t>
      </w:r>
      <w:r>
        <w:t xml:space="preserve"> frameworks </w:t>
      </w:r>
      <w:r w:rsidRPr="0024173C">
        <w:t xml:space="preserve">put </w:t>
      </w:r>
      <w:r>
        <w:t xml:space="preserve">significant compliance burdens on the </w:t>
      </w:r>
      <w:r w:rsidRPr="0024173C">
        <w:t xml:space="preserve">TOs </w:t>
      </w:r>
      <w:r>
        <w:t xml:space="preserve">in relation to </w:t>
      </w:r>
      <w:r w:rsidRPr="0024173C">
        <w:t xml:space="preserve">Infrastructure </w:t>
      </w:r>
      <w:r>
        <w:t xml:space="preserve">Asset delivery to protect end consumers. </w:t>
      </w:r>
      <w:r>
        <w:rPr>
          <w:rFonts w:ascii="Arial" w:hAnsi="Arial" w:cs="Arial"/>
          <w:szCs w:val="24"/>
        </w:rPr>
        <w:t xml:space="preserve">For example, through the RIIO T2 price control, the Onshore TOs are subject to incentive penalties </w:t>
      </w:r>
      <w:r w:rsidRPr="005D74A7">
        <w:rPr>
          <w:rFonts w:ascii="Arial" w:hAnsi="Arial" w:cs="Arial"/>
          <w:szCs w:val="24"/>
        </w:rPr>
        <w:t xml:space="preserve">and </w:t>
      </w:r>
      <w:r>
        <w:rPr>
          <w:rFonts w:ascii="Arial" w:hAnsi="Arial" w:cs="Arial"/>
          <w:szCs w:val="24"/>
        </w:rPr>
        <w:t xml:space="preserve">other </w:t>
      </w:r>
      <w:r w:rsidRPr="005D74A7">
        <w:rPr>
          <w:rFonts w:ascii="Arial" w:hAnsi="Arial" w:cs="Arial"/>
          <w:szCs w:val="24"/>
        </w:rPr>
        <w:t>performance measures from Ofgem if they fail to deliver asset</w:t>
      </w:r>
      <w:r>
        <w:rPr>
          <w:rFonts w:ascii="Arial" w:hAnsi="Arial" w:cs="Arial"/>
          <w:szCs w:val="24"/>
        </w:rPr>
        <w:t xml:space="preserve">s in accordance with agreed business plans. </w:t>
      </w:r>
    </w:p>
    <w:p w14:paraId="5ACE074D" w14:textId="77777777" w:rsidR="000B46A2" w:rsidRDefault="000B46A2" w:rsidP="000B46A2">
      <w:pPr>
        <w:jc w:val="both"/>
        <w:rPr>
          <w:rFonts w:ascii="Arial" w:hAnsi="Arial" w:cs="Arial"/>
          <w:szCs w:val="24"/>
        </w:rPr>
      </w:pPr>
    </w:p>
    <w:p w14:paraId="2CFAF110" w14:textId="77777777" w:rsidR="000B46A2" w:rsidRDefault="000B46A2" w:rsidP="000B46A2">
      <w:pPr>
        <w:spacing w:line="240" w:lineRule="auto"/>
        <w:jc w:val="both"/>
        <w:rPr>
          <w:rFonts w:ascii="Arial" w:hAnsi="Arial" w:cs="Arial"/>
          <w:szCs w:val="24"/>
        </w:rPr>
      </w:pPr>
      <w:r>
        <w:t xml:space="preserve">A Workgroup member felt this needed to be replicated in some way in conjunction with this modification proposal to avoid risks of inefficient network investment or other project management/asset delivery issues caused by a failure by the User. This could negatively impact Onshore TO performance and lead to increased end consumer costs. </w:t>
      </w:r>
      <w:r>
        <w:rPr>
          <w:rFonts w:ascii="Arial" w:hAnsi="Arial" w:cs="Arial"/>
          <w:szCs w:val="24"/>
        </w:rPr>
        <w:t>The Workgroup discussed that if a license change is required as part of this modification, that it expects Ofgem to bring these changes forward if the modification was to be approved.</w:t>
      </w:r>
    </w:p>
    <w:p w14:paraId="31FEAF5B" w14:textId="77777777" w:rsidR="000B46A2" w:rsidRDefault="000B46A2" w:rsidP="000B46A2">
      <w:pPr>
        <w:spacing w:line="240" w:lineRule="auto"/>
        <w:jc w:val="both"/>
      </w:pPr>
    </w:p>
    <w:p w14:paraId="129A06E9" w14:textId="77777777" w:rsidR="000B46A2" w:rsidRDefault="000B46A2" w:rsidP="000B46A2">
      <w:pPr>
        <w:spacing w:line="240" w:lineRule="auto"/>
        <w:jc w:val="both"/>
      </w:pPr>
      <w:r>
        <w:t>Whilst the Workgroup accepted that Infrastructure Assets are not built for the benefit of a single user (regardless of whether they are immediately shared or not), unlike Connection Assets, the Workgroup largely agreed that a combination of the TO intervention right and the terms and conditions of the Adoption Agreement should adequately mitigate any potential risk of negative end consumer or Onshore TO impact.</w:t>
      </w:r>
    </w:p>
    <w:p w14:paraId="779F06CB" w14:textId="77777777" w:rsidR="009F5DAD" w:rsidRDefault="009F5DAD" w:rsidP="0091375E">
      <w:pPr>
        <w:jc w:val="both"/>
        <w:rPr>
          <w:rFonts w:cs="Arial"/>
        </w:rPr>
      </w:pPr>
    </w:p>
    <w:p w14:paraId="78C9EF5E" w14:textId="77777777" w:rsidR="00113AC5" w:rsidRPr="00D23D1B" w:rsidRDefault="00113AC5" w:rsidP="00113AC5">
      <w:r w:rsidRPr="008617CC">
        <w:rPr>
          <w:b/>
          <w:bCs/>
          <w:szCs w:val="24"/>
          <w:u w:val="single"/>
        </w:rPr>
        <w:t xml:space="preserve">Contestable Asset </w:t>
      </w:r>
      <w:r>
        <w:rPr>
          <w:b/>
          <w:bCs/>
          <w:szCs w:val="24"/>
          <w:u w:val="single"/>
        </w:rPr>
        <w:t>D</w:t>
      </w:r>
      <w:r w:rsidRPr="008617CC">
        <w:rPr>
          <w:b/>
          <w:bCs/>
          <w:szCs w:val="24"/>
          <w:u w:val="single"/>
        </w:rPr>
        <w:t>esign</w:t>
      </w:r>
    </w:p>
    <w:p w14:paraId="75F0DFC2" w14:textId="77777777" w:rsidR="00113AC5" w:rsidRDefault="00113AC5" w:rsidP="00113AC5">
      <w:pPr>
        <w:jc w:val="both"/>
        <w:rPr>
          <w:rStyle w:val="eop"/>
          <w:rFonts w:eastAsiaTheme="majorEastAsia" w:cs="Arial"/>
          <w:b/>
          <w:bCs/>
          <w:sz w:val="28"/>
          <w:szCs w:val="28"/>
          <w:u w:val="single"/>
          <w:shd w:val="clear" w:color="auto" w:fill="FFFFFF"/>
        </w:rPr>
      </w:pPr>
    </w:p>
    <w:p w14:paraId="34C503FF" w14:textId="77777777" w:rsidR="00113AC5" w:rsidRDefault="00113AC5" w:rsidP="00113AC5">
      <w:pPr>
        <w:jc w:val="both"/>
        <w:rPr>
          <w:szCs w:val="24"/>
        </w:rPr>
      </w:pPr>
      <w:r>
        <w:rPr>
          <w:szCs w:val="24"/>
        </w:rPr>
        <w:t>The TO will continue to design the network and what is built,</w:t>
      </w:r>
      <w:r w:rsidRPr="00D23D1B">
        <w:rPr>
          <w:szCs w:val="24"/>
        </w:rPr>
        <w:t xml:space="preserve"> this activity is unchanged from current baseline</w:t>
      </w:r>
      <w:r>
        <w:rPr>
          <w:szCs w:val="24"/>
        </w:rPr>
        <w:t xml:space="preserve">. The </w:t>
      </w:r>
      <w:r w:rsidRPr="003A3292">
        <w:rPr>
          <w:szCs w:val="24"/>
        </w:rPr>
        <w:t>potential increased difficulty in delivered future network needs</w:t>
      </w:r>
      <w:r>
        <w:rPr>
          <w:szCs w:val="24"/>
        </w:rPr>
        <w:t xml:space="preserve"> was acknowledged by the Workgroup but considered </w:t>
      </w:r>
      <w:r w:rsidRPr="003A3292">
        <w:rPr>
          <w:szCs w:val="24"/>
        </w:rPr>
        <w:t>counteracted by current roles/responsibilities for network design being unchanged</w:t>
      </w:r>
      <w:r>
        <w:rPr>
          <w:szCs w:val="24"/>
        </w:rPr>
        <w:t>.</w:t>
      </w:r>
    </w:p>
    <w:p w14:paraId="0537247C" w14:textId="77777777" w:rsidR="00113AC5" w:rsidRDefault="00113AC5" w:rsidP="00113AC5">
      <w:pPr>
        <w:jc w:val="both"/>
        <w:rPr>
          <w:szCs w:val="24"/>
        </w:rPr>
      </w:pPr>
    </w:p>
    <w:p w14:paraId="2F7F4A2B" w14:textId="77777777" w:rsidR="00113AC5" w:rsidRPr="008617CC" w:rsidRDefault="00113AC5" w:rsidP="00113AC5">
      <w:pPr>
        <w:jc w:val="both"/>
        <w:rPr>
          <w:szCs w:val="24"/>
        </w:rPr>
      </w:pPr>
      <w:r w:rsidRPr="00D835E7">
        <w:rPr>
          <w:szCs w:val="24"/>
        </w:rPr>
        <w:t xml:space="preserve">Workgroup members acknowledged that there would be the potential introduction of additional technical risks which historically have been mitigated through licence conditions and other associated regulatory safeguards. However, some Workgroup members highlighted it is expressly the purpose of the intervention criteria and the adoption </w:t>
      </w:r>
      <w:r w:rsidRPr="00D835E7">
        <w:rPr>
          <w:szCs w:val="24"/>
        </w:rPr>
        <w:lastRenderedPageBreak/>
        <w:t>agreement to put in place sufficient safeguards that the risks are mitigated to the same degree as when the assets are constructed by Transmission Operators. Member</w:t>
      </w:r>
      <w:r>
        <w:rPr>
          <w:szCs w:val="24"/>
        </w:rPr>
        <w:t>s</w:t>
      </w:r>
      <w:r w:rsidRPr="00D835E7">
        <w:rPr>
          <w:szCs w:val="24"/>
        </w:rPr>
        <w:t xml:space="preserve"> were clear to stress that the security and integrity of the system remains paramount, irrespective who constructs the assets, and that this will be protected by the proposed contractual mechanism of CUSC/STC codification and the Adoption Agreement.</w:t>
      </w:r>
    </w:p>
    <w:p w14:paraId="414D1209" w14:textId="77777777" w:rsidR="00113AC5" w:rsidRDefault="00113AC5" w:rsidP="00113AC5">
      <w:pPr>
        <w:jc w:val="both"/>
        <w:rPr>
          <w:rStyle w:val="eop"/>
          <w:rFonts w:eastAsiaTheme="majorEastAsia" w:cs="Arial"/>
          <w:b/>
          <w:bCs/>
          <w:sz w:val="28"/>
          <w:szCs w:val="28"/>
          <w:u w:val="single"/>
          <w:shd w:val="clear" w:color="auto" w:fill="FFFFFF"/>
        </w:rPr>
      </w:pPr>
    </w:p>
    <w:p w14:paraId="44B9C8DF" w14:textId="77777777" w:rsidR="00113AC5" w:rsidRPr="00520A9C" w:rsidRDefault="00113AC5" w:rsidP="00113AC5">
      <w:pPr>
        <w:jc w:val="both"/>
        <w:rPr>
          <w:rFonts w:ascii="Segoe UI" w:hAnsi="Segoe UI" w:cs="Segoe UI"/>
          <w:b/>
          <w:bCs/>
          <w:color w:val="454545"/>
          <w:sz w:val="18"/>
          <w:szCs w:val="18"/>
          <w:lang w:eastAsia="en-GB"/>
        </w:rPr>
      </w:pPr>
      <w:r w:rsidRPr="00661950">
        <w:rPr>
          <w:b/>
          <w:bCs/>
          <w:szCs w:val="24"/>
          <w:u w:val="single"/>
        </w:rPr>
        <w:t>Securities</w:t>
      </w:r>
      <w:r>
        <w:rPr>
          <w:b/>
          <w:bCs/>
          <w:szCs w:val="24"/>
          <w:u w:val="single"/>
        </w:rPr>
        <w:t>,</w:t>
      </w:r>
      <w:r w:rsidRPr="00F60061">
        <w:rPr>
          <w:b/>
          <w:bCs/>
          <w:u w:val="single"/>
          <w:lang w:eastAsia="en-GB"/>
        </w:rPr>
        <w:t xml:space="preserve"> </w:t>
      </w:r>
      <w:r w:rsidRPr="00604EF6">
        <w:rPr>
          <w:b/>
          <w:bCs/>
          <w:u w:val="single"/>
          <w:lang w:eastAsia="en-GB"/>
        </w:rPr>
        <w:t>Liabilities and User Commitment</w:t>
      </w:r>
      <w:r w:rsidRPr="00520A9C">
        <w:rPr>
          <w:b/>
          <w:bCs/>
          <w:u w:val="single"/>
          <w:lang w:eastAsia="en-GB"/>
        </w:rPr>
        <w:t xml:space="preserve"> </w:t>
      </w:r>
    </w:p>
    <w:p w14:paraId="265BF88B" w14:textId="77777777" w:rsidR="00113AC5" w:rsidRDefault="00113AC5" w:rsidP="00113AC5">
      <w:pPr>
        <w:spacing w:line="240" w:lineRule="auto"/>
        <w:jc w:val="both"/>
        <w:rPr>
          <w:b/>
          <w:bCs/>
          <w:szCs w:val="24"/>
          <w:u w:val="single"/>
        </w:rPr>
      </w:pPr>
    </w:p>
    <w:p w14:paraId="315AA4B2" w14:textId="77777777" w:rsidR="00113AC5" w:rsidRPr="00E71D96" w:rsidRDefault="00113AC5" w:rsidP="00113AC5">
      <w:pPr>
        <w:pStyle w:val="NumberedBullet1"/>
        <w:tabs>
          <w:tab w:val="left" w:pos="720"/>
        </w:tabs>
        <w:ind w:left="0" w:firstLine="0"/>
        <w:jc w:val="both"/>
        <w:rPr>
          <w:rFonts w:ascii="Arial" w:hAnsi="Arial"/>
        </w:rPr>
      </w:pPr>
      <w:r w:rsidRPr="002901B1">
        <w:rPr>
          <w:color w:val="auto"/>
          <w:sz w:val="24"/>
          <w:szCs w:val="24"/>
        </w:rPr>
        <w:t>The Workgroup discussed whether an amend</w:t>
      </w:r>
      <w:r>
        <w:rPr>
          <w:color w:val="auto"/>
          <w:sz w:val="24"/>
          <w:szCs w:val="24"/>
        </w:rPr>
        <w:t>ment</w:t>
      </w:r>
      <w:r w:rsidRPr="002901B1">
        <w:rPr>
          <w:color w:val="auto"/>
          <w:sz w:val="24"/>
          <w:szCs w:val="24"/>
        </w:rPr>
        <w:t xml:space="preserve"> to CUSC Section 15 </w:t>
      </w:r>
      <w:r w:rsidRPr="002901B1">
        <w:rPr>
          <w:i/>
          <w:iCs/>
          <w:color w:val="auto"/>
          <w:sz w:val="24"/>
          <w:szCs w:val="24"/>
        </w:rPr>
        <w:t xml:space="preserve">‘User Commitment Methodology’ </w:t>
      </w:r>
      <w:r w:rsidRPr="002901B1">
        <w:rPr>
          <w:color w:val="auto"/>
          <w:sz w:val="24"/>
          <w:szCs w:val="24"/>
        </w:rPr>
        <w:t xml:space="preserve">was required. </w:t>
      </w:r>
      <w:r w:rsidRPr="002901B1">
        <w:rPr>
          <w:rFonts w:ascii="Arial" w:hAnsi="Arial"/>
          <w:color w:val="auto"/>
          <w:sz w:val="24"/>
          <w:szCs w:val="24"/>
        </w:rPr>
        <w:t xml:space="preserve">A Workgroup member highlighted that securities are linked to the money being spent, so, if the </w:t>
      </w:r>
      <w:r>
        <w:rPr>
          <w:rFonts w:ascii="Arial" w:hAnsi="Arial"/>
          <w:color w:val="auto"/>
          <w:sz w:val="24"/>
          <w:szCs w:val="24"/>
        </w:rPr>
        <w:t xml:space="preserve">Onshore TO </w:t>
      </w:r>
      <w:r w:rsidRPr="002901B1">
        <w:rPr>
          <w:rFonts w:ascii="Arial" w:hAnsi="Arial"/>
          <w:color w:val="auto"/>
          <w:sz w:val="24"/>
          <w:szCs w:val="24"/>
        </w:rPr>
        <w:t>is not spending any money, then there is no requirement to amend Section 15 as this could result in Users to be committed and securing twice.</w:t>
      </w:r>
      <w:r w:rsidRPr="002901B1">
        <w:rPr>
          <w:rFonts w:ascii="Arial" w:hAnsi="Arial"/>
          <w:color w:val="auto"/>
        </w:rPr>
        <w:t xml:space="preserve">  </w:t>
      </w:r>
      <w:r w:rsidRPr="002901B1">
        <w:rPr>
          <w:rFonts w:ascii="Arial" w:hAnsi="Arial"/>
          <w:color w:val="auto"/>
          <w:sz w:val="24"/>
          <w:szCs w:val="24"/>
        </w:rPr>
        <w:t xml:space="preserve">A Workgroup </w:t>
      </w:r>
      <w:r>
        <w:rPr>
          <w:rFonts w:ascii="Arial" w:hAnsi="Arial"/>
          <w:color w:val="auto"/>
          <w:sz w:val="24"/>
          <w:szCs w:val="24"/>
        </w:rPr>
        <w:t xml:space="preserve">member stated that there is no need for securities or an amendment to the CUSC for contestable works on connection assets so this shouldn’t be any different for infrastructure assets. </w:t>
      </w:r>
    </w:p>
    <w:p w14:paraId="7D6CFCFA" w14:textId="0BC1F2A5" w:rsidR="00113AC5" w:rsidRPr="00136862" w:rsidRDefault="00113AC5" w:rsidP="00113AC5">
      <w:pPr>
        <w:pStyle w:val="NumberedBullet1"/>
        <w:tabs>
          <w:tab w:val="left" w:pos="720"/>
        </w:tabs>
        <w:spacing w:after="0"/>
        <w:ind w:left="0" w:firstLine="0"/>
        <w:jc w:val="both"/>
        <w:rPr>
          <w:rFonts w:ascii="Arial" w:hAnsi="Arial"/>
          <w:color w:val="auto"/>
          <w:sz w:val="24"/>
          <w:szCs w:val="24"/>
        </w:rPr>
      </w:pPr>
      <w:r w:rsidRPr="00165AFC">
        <w:rPr>
          <w:rFonts w:ascii="Arial" w:hAnsi="Arial"/>
          <w:color w:val="auto"/>
          <w:sz w:val="24"/>
          <w:szCs w:val="24"/>
        </w:rPr>
        <w:t xml:space="preserve">The Workgroup concluded that </w:t>
      </w:r>
      <w:r>
        <w:rPr>
          <w:rFonts w:ascii="Arial" w:hAnsi="Arial"/>
          <w:color w:val="auto"/>
          <w:sz w:val="24"/>
          <w:szCs w:val="24"/>
        </w:rPr>
        <w:t xml:space="preserve">as </w:t>
      </w:r>
      <w:r w:rsidRPr="00165AFC">
        <w:rPr>
          <w:rFonts w:ascii="Arial" w:hAnsi="Arial"/>
          <w:color w:val="auto"/>
          <w:sz w:val="24"/>
          <w:szCs w:val="24"/>
        </w:rPr>
        <w:t xml:space="preserve">no amendments </w:t>
      </w:r>
      <w:r>
        <w:rPr>
          <w:rFonts w:ascii="Arial" w:hAnsi="Arial"/>
          <w:color w:val="auto"/>
          <w:sz w:val="24"/>
          <w:szCs w:val="24"/>
        </w:rPr>
        <w:t xml:space="preserve">are </w:t>
      </w:r>
      <w:r w:rsidRPr="00165AFC">
        <w:rPr>
          <w:rFonts w:ascii="Arial" w:hAnsi="Arial"/>
          <w:color w:val="auto"/>
          <w:sz w:val="24"/>
          <w:szCs w:val="24"/>
        </w:rPr>
        <w:t xml:space="preserve">needed to </w:t>
      </w:r>
      <w:r>
        <w:rPr>
          <w:rFonts w:ascii="Arial" w:hAnsi="Arial"/>
          <w:color w:val="auto"/>
          <w:sz w:val="24"/>
          <w:szCs w:val="24"/>
        </w:rPr>
        <w:t>S</w:t>
      </w:r>
      <w:r w:rsidRPr="00165AFC">
        <w:rPr>
          <w:rFonts w:ascii="Arial" w:hAnsi="Arial"/>
          <w:color w:val="auto"/>
          <w:sz w:val="24"/>
          <w:szCs w:val="24"/>
        </w:rPr>
        <w:t xml:space="preserve">ection 15. </w:t>
      </w:r>
      <w:r>
        <w:rPr>
          <w:rFonts w:ascii="Arial" w:hAnsi="Arial"/>
          <w:color w:val="auto"/>
          <w:sz w:val="24"/>
          <w:szCs w:val="24"/>
        </w:rPr>
        <w:t xml:space="preserve">The Workgroup confirmed that this would also require corresponding text in the STC/STCP to ensure that </w:t>
      </w:r>
      <w:r w:rsidRPr="00165AFC">
        <w:rPr>
          <w:rFonts w:ascii="Arial" w:hAnsi="Arial"/>
          <w:color w:val="auto"/>
          <w:sz w:val="24"/>
          <w:szCs w:val="24"/>
        </w:rPr>
        <w:t xml:space="preserve">updates to </w:t>
      </w:r>
      <w:r>
        <w:rPr>
          <w:rFonts w:ascii="Arial" w:hAnsi="Arial"/>
          <w:color w:val="auto"/>
          <w:sz w:val="24"/>
          <w:szCs w:val="24"/>
        </w:rPr>
        <w:t xml:space="preserve">the Onshore TOs </w:t>
      </w:r>
      <w:r w:rsidRPr="00165AFC">
        <w:rPr>
          <w:rFonts w:ascii="Arial" w:hAnsi="Arial"/>
          <w:color w:val="auto"/>
          <w:sz w:val="24"/>
          <w:szCs w:val="24"/>
        </w:rPr>
        <w:t>spend profiles reflect</w:t>
      </w:r>
      <w:r w:rsidRPr="00165AFC">
        <w:rPr>
          <w:color w:val="auto"/>
          <w:sz w:val="24"/>
          <w:szCs w:val="24"/>
        </w:rPr>
        <w:t xml:space="preserve"> </w:t>
      </w:r>
      <w:r w:rsidRPr="00165AFC">
        <w:rPr>
          <w:rFonts w:ascii="Arial" w:hAnsi="Arial"/>
          <w:color w:val="auto"/>
          <w:sz w:val="24"/>
          <w:szCs w:val="24"/>
        </w:rPr>
        <w:t xml:space="preserve">any payments on completion or upfront for asset adoption. </w:t>
      </w:r>
    </w:p>
    <w:p w14:paraId="59320B7D" w14:textId="77777777" w:rsidR="00113AC5" w:rsidRDefault="00113AC5" w:rsidP="00113AC5">
      <w:pPr>
        <w:pStyle w:val="NumberedBullet1"/>
        <w:tabs>
          <w:tab w:val="left" w:pos="720"/>
        </w:tabs>
        <w:spacing w:after="0"/>
        <w:ind w:left="0" w:firstLine="0"/>
        <w:jc w:val="both"/>
        <w:rPr>
          <w:rFonts w:ascii="Arial" w:hAnsi="Arial"/>
          <w:color w:val="auto"/>
          <w:sz w:val="24"/>
          <w:szCs w:val="24"/>
        </w:rPr>
      </w:pPr>
    </w:p>
    <w:p w14:paraId="6FEFA03C" w14:textId="77777777" w:rsidR="00113AC5" w:rsidRPr="00C228BC" w:rsidRDefault="00113AC5" w:rsidP="00113AC5">
      <w:pPr>
        <w:jc w:val="both"/>
        <w:rPr>
          <w:rFonts w:ascii="Arial" w:eastAsia="Times New Roman" w:hAnsi="Arial" w:cs="Arial"/>
          <w:szCs w:val="24"/>
          <w:lang w:eastAsia="en-GB"/>
        </w:rPr>
      </w:pPr>
      <w:r w:rsidRPr="00B832EC">
        <w:rPr>
          <w:lang w:eastAsia="en-GB"/>
        </w:rPr>
        <w:t>The Workgroup discussed security liabilities for the</w:t>
      </w:r>
      <w:r>
        <w:rPr>
          <w:lang w:eastAsia="en-GB"/>
        </w:rPr>
        <w:t xml:space="preserve"> second</w:t>
      </w:r>
      <w:r w:rsidRPr="00B832EC">
        <w:rPr>
          <w:lang w:eastAsia="en-GB"/>
        </w:rPr>
        <w:t> User, if the</w:t>
      </w:r>
      <w:r>
        <w:rPr>
          <w:lang w:eastAsia="en-GB"/>
        </w:rPr>
        <w:t xml:space="preserve"> first</w:t>
      </w:r>
      <w:r w:rsidRPr="00B832EC">
        <w:rPr>
          <w:lang w:eastAsia="en-GB"/>
        </w:rPr>
        <w:t xml:space="preserve"> User terminates and the TO takes over the </w:t>
      </w:r>
      <w:r>
        <w:rPr>
          <w:lang w:eastAsia="en-GB"/>
        </w:rPr>
        <w:t xml:space="preserve">build of the </w:t>
      </w:r>
      <w:r w:rsidRPr="00B832EC">
        <w:rPr>
          <w:lang w:eastAsia="en-GB"/>
        </w:rPr>
        <w:t xml:space="preserve">assets, and whether the </w:t>
      </w:r>
      <w:r>
        <w:rPr>
          <w:lang w:eastAsia="en-GB"/>
        </w:rPr>
        <w:t xml:space="preserve">second </w:t>
      </w:r>
      <w:r w:rsidRPr="00B832EC">
        <w:rPr>
          <w:lang w:eastAsia="en-GB"/>
        </w:rPr>
        <w:t>party can terminate without liability if they do not agree with the contract variation in costs</w:t>
      </w:r>
      <w:r>
        <w:rPr>
          <w:lang w:eastAsia="en-GB"/>
        </w:rPr>
        <w:t xml:space="preserve">, plus </w:t>
      </w:r>
      <w:r w:rsidRPr="00B832EC">
        <w:rPr>
          <w:lang w:eastAsia="en-GB"/>
        </w:rPr>
        <w:t>whether this would leave the</w:t>
      </w:r>
      <w:r>
        <w:rPr>
          <w:lang w:eastAsia="en-GB"/>
        </w:rPr>
        <w:t xml:space="preserve"> Onshore TO </w:t>
      </w:r>
      <w:r w:rsidRPr="00B832EC">
        <w:rPr>
          <w:lang w:eastAsia="en-GB"/>
        </w:rPr>
        <w:t>with a stranded asset</w:t>
      </w:r>
      <w:r w:rsidRPr="00C228BC">
        <w:rPr>
          <w:szCs w:val="24"/>
          <w:lang w:eastAsia="en-GB"/>
        </w:rPr>
        <w:t>. </w:t>
      </w:r>
      <w:r w:rsidRPr="00140728">
        <w:rPr>
          <w:rFonts w:ascii="Arial" w:eastAsia="Times New Roman" w:hAnsi="Arial" w:cs="Arial"/>
          <w:szCs w:val="24"/>
          <w:lang w:eastAsia="en-GB"/>
        </w:rPr>
        <w:t xml:space="preserve"> </w:t>
      </w:r>
      <w:r w:rsidRPr="007A2A86">
        <w:rPr>
          <w:rFonts w:ascii="Arial" w:hAnsi="Arial" w:cs="Arial"/>
          <w:szCs w:val="24"/>
          <w:shd w:val="clear" w:color="auto" w:fill="FFFFFF"/>
        </w:rPr>
        <w:t xml:space="preserve">The ESO representative stated that we would continue to follow the same process as today. If the works are being delivered by the TO, the ESO will be liable to the TO under Final Sums and the User would liable to the TO under User Commitment. There is no change to User Commitment or Final Sums as a result of this modification. </w:t>
      </w:r>
    </w:p>
    <w:p w14:paraId="56E3183B" w14:textId="77777777" w:rsidR="00113AC5" w:rsidRPr="00351AE5" w:rsidRDefault="00113AC5" w:rsidP="00113AC5">
      <w:pPr>
        <w:jc w:val="both"/>
        <w:rPr>
          <w:rFonts w:ascii="Segoe UI" w:hAnsi="Segoe UI" w:cs="Segoe UI"/>
          <w:szCs w:val="24"/>
          <w:lang w:eastAsia="en-GB"/>
        </w:rPr>
      </w:pPr>
    </w:p>
    <w:p w14:paraId="612561C7" w14:textId="77777777" w:rsidR="00113AC5" w:rsidRDefault="00113AC5" w:rsidP="00113AC5">
      <w:pPr>
        <w:spacing w:line="240" w:lineRule="auto"/>
        <w:jc w:val="both"/>
        <w:textAlignment w:val="baseline"/>
        <w:rPr>
          <w:rFonts w:ascii="Arial" w:eastAsia="Times New Roman" w:hAnsi="Arial" w:cs="Arial"/>
          <w:szCs w:val="24"/>
          <w:lang w:eastAsia="en-GB"/>
        </w:rPr>
      </w:pPr>
      <w:r w:rsidRPr="00351AE5">
        <w:rPr>
          <w:rFonts w:ascii="Arial" w:eastAsia="Times New Roman" w:hAnsi="Arial" w:cs="Arial"/>
          <w:szCs w:val="24"/>
          <w:lang w:eastAsia="en-GB"/>
        </w:rPr>
        <w:t>The Workgroup questioned whether</w:t>
      </w:r>
      <w:r w:rsidRPr="00351AE5" w:rsidDel="00AE7994">
        <w:rPr>
          <w:rFonts w:ascii="Arial" w:eastAsia="Times New Roman" w:hAnsi="Arial" w:cs="Arial"/>
          <w:szCs w:val="24"/>
          <w:lang w:eastAsia="en-GB"/>
        </w:rPr>
        <w:t xml:space="preserve"> </w:t>
      </w:r>
      <w:r w:rsidRPr="00351AE5">
        <w:rPr>
          <w:rFonts w:ascii="Arial" w:eastAsia="Times New Roman" w:hAnsi="Arial" w:cs="Arial"/>
          <w:szCs w:val="24"/>
          <w:lang w:eastAsia="en-GB"/>
        </w:rPr>
        <w:t xml:space="preserve">securities would have been in place prior to the </w:t>
      </w:r>
      <w:r>
        <w:rPr>
          <w:rFonts w:ascii="Arial" w:eastAsia="Times New Roman" w:hAnsi="Arial" w:cs="Arial"/>
          <w:szCs w:val="24"/>
          <w:lang w:eastAsia="en-GB"/>
        </w:rPr>
        <w:t>acquisition</w:t>
      </w:r>
      <w:r w:rsidRPr="00351AE5">
        <w:rPr>
          <w:rFonts w:ascii="Arial" w:eastAsia="Times New Roman" w:hAnsi="Arial" w:cs="Arial"/>
          <w:szCs w:val="24"/>
          <w:lang w:eastAsia="en-GB"/>
        </w:rPr>
        <w:t xml:space="preserve"> by the TO of the build. </w:t>
      </w:r>
      <w:r w:rsidRPr="005D3E5D">
        <w:rPr>
          <w:rFonts w:ascii="Arial" w:eastAsia="Times New Roman" w:hAnsi="Arial" w:cs="Arial"/>
          <w:szCs w:val="24"/>
          <w:lang w:eastAsia="en-GB"/>
        </w:rPr>
        <w:t>The ESO representative</w:t>
      </w:r>
      <w:r>
        <w:rPr>
          <w:rFonts w:ascii="Arial" w:eastAsia="Times New Roman" w:hAnsi="Arial" w:cs="Arial"/>
          <w:szCs w:val="24"/>
          <w:lang w:eastAsia="en-GB"/>
        </w:rPr>
        <w:t>’s view was that t</w:t>
      </w:r>
      <w:r w:rsidRPr="006801D0">
        <w:rPr>
          <w:rFonts w:ascii="Arial" w:eastAsia="Times New Roman" w:hAnsi="Arial" w:cs="Arial"/>
          <w:szCs w:val="24"/>
          <w:lang w:eastAsia="en-GB"/>
        </w:rPr>
        <w:t xml:space="preserve">he asset </w:t>
      </w:r>
      <w:r>
        <w:rPr>
          <w:rFonts w:ascii="Arial" w:eastAsia="Times New Roman" w:hAnsi="Arial" w:cs="Arial"/>
          <w:szCs w:val="24"/>
          <w:lang w:eastAsia="en-GB"/>
        </w:rPr>
        <w:t xml:space="preserve">shouldn’t </w:t>
      </w:r>
      <w:r w:rsidRPr="006801D0">
        <w:rPr>
          <w:rFonts w:ascii="Arial" w:eastAsia="Times New Roman" w:hAnsi="Arial" w:cs="Arial"/>
          <w:szCs w:val="24"/>
          <w:lang w:eastAsia="en-GB"/>
        </w:rPr>
        <w:t>be covered by security as it</w:t>
      </w:r>
      <w:r>
        <w:rPr>
          <w:rFonts w:ascii="Arial" w:eastAsia="Times New Roman" w:hAnsi="Arial" w:cs="Arial"/>
          <w:szCs w:val="24"/>
          <w:lang w:eastAsia="en-GB"/>
        </w:rPr>
        <w:t xml:space="preserve"> is</w:t>
      </w:r>
      <w:r w:rsidRPr="006801D0">
        <w:rPr>
          <w:rFonts w:ascii="Arial" w:eastAsia="Times New Roman" w:hAnsi="Arial" w:cs="Arial"/>
          <w:szCs w:val="24"/>
          <w:lang w:eastAsia="en-GB"/>
        </w:rPr>
        <w:t xml:space="preserve"> the User’s asset/risk until</w:t>
      </w:r>
      <w:r>
        <w:rPr>
          <w:rFonts w:ascii="Arial" w:eastAsia="Times New Roman" w:hAnsi="Arial" w:cs="Arial"/>
          <w:szCs w:val="24"/>
          <w:lang w:eastAsia="en-GB"/>
        </w:rPr>
        <w:t xml:space="preserve"> it is </w:t>
      </w:r>
      <w:r w:rsidRPr="006801D0">
        <w:rPr>
          <w:rFonts w:ascii="Arial" w:eastAsia="Times New Roman" w:hAnsi="Arial" w:cs="Arial"/>
          <w:szCs w:val="24"/>
          <w:lang w:eastAsia="en-GB"/>
        </w:rPr>
        <w:t>transfer</w:t>
      </w:r>
      <w:r>
        <w:rPr>
          <w:rFonts w:ascii="Arial" w:eastAsia="Times New Roman" w:hAnsi="Arial" w:cs="Arial"/>
          <w:szCs w:val="24"/>
          <w:lang w:eastAsia="en-GB"/>
        </w:rPr>
        <w:t>red to the TO</w:t>
      </w:r>
      <w:r w:rsidRPr="006801D0">
        <w:rPr>
          <w:rFonts w:ascii="Arial" w:eastAsia="Times New Roman" w:hAnsi="Arial" w:cs="Arial"/>
          <w:szCs w:val="24"/>
          <w:lang w:eastAsia="en-GB"/>
        </w:rPr>
        <w:t>, but there will be securities to cover TO’s time linked to the asset</w:t>
      </w:r>
      <w:r>
        <w:rPr>
          <w:rFonts w:ascii="Arial" w:eastAsia="Times New Roman" w:hAnsi="Arial" w:cs="Arial"/>
          <w:szCs w:val="24"/>
          <w:lang w:eastAsia="en-GB"/>
        </w:rPr>
        <w:t xml:space="preserve">, e.g., </w:t>
      </w:r>
      <w:r w:rsidRPr="006801D0">
        <w:rPr>
          <w:rFonts w:ascii="Arial" w:eastAsia="Times New Roman" w:hAnsi="Arial" w:cs="Arial"/>
          <w:szCs w:val="24"/>
          <w:lang w:eastAsia="en-GB"/>
        </w:rPr>
        <w:t>P</w:t>
      </w:r>
      <w:r>
        <w:rPr>
          <w:rFonts w:ascii="Arial" w:eastAsia="Times New Roman" w:hAnsi="Arial" w:cs="Arial"/>
          <w:szCs w:val="24"/>
          <w:lang w:eastAsia="en-GB"/>
        </w:rPr>
        <w:t xml:space="preserve">roject </w:t>
      </w:r>
      <w:r w:rsidRPr="006801D0">
        <w:rPr>
          <w:rFonts w:ascii="Arial" w:eastAsia="Times New Roman" w:hAnsi="Arial" w:cs="Arial"/>
          <w:szCs w:val="24"/>
          <w:lang w:eastAsia="en-GB"/>
        </w:rPr>
        <w:t>M</w:t>
      </w:r>
      <w:r>
        <w:rPr>
          <w:rFonts w:ascii="Arial" w:eastAsia="Times New Roman" w:hAnsi="Arial" w:cs="Arial"/>
          <w:szCs w:val="24"/>
          <w:lang w:eastAsia="en-GB"/>
        </w:rPr>
        <w:t>anagement</w:t>
      </w:r>
      <w:r w:rsidRPr="006801D0">
        <w:rPr>
          <w:rFonts w:ascii="Arial" w:eastAsia="Times New Roman" w:hAnsi="Arial" w:cs="Arial"/>
          <w:szCs w:val="24"/>
          <w:lang w:eastAsia="en-GB"/>
        </w:rPr>
        <w:t>, assurance activities etc</w:t>
      </w:r>
      <w:r>
        <w:rPr>
          <w:rFonts w:ascii="Arial" w:eastAsia="Times New Roman" w:hAnsi="Arial" w:cs="Arial"/>
          <w:szCs w:val="24"/>
          <w:lang w:eastAsia="en-GB"/>
        </w:rPr>
        <w:t xml:space="preserve">. This is subject to the spend profiles submitted to the ESO by the Onshore TOs, refreshed biannually. The STC modification CM079 should ensure there is no double counting risk in these spend profiles. </w:t>
      </w:r>
    </w:p>
    <w:p w14:paraId="72250108" w14:textId="77777777" w:rsidR="00113AC5" w:rsidRPr="00351AE5" w:rsidRDefault="00113AC5" w:rsidP="00113AC5">
      <w:pPr>
        <w:spacing w:line="240" w:lineRule="auto"/>
        <w:jc w:val="both"/>
        <w:textAlignment w:val="baseline"/>
        <w:rPr>
          <w:rFonts w:ascii="Segoe UI" w:eastAsia="Times New Roman" w:hAnsi="Segoe UI" w:cs="Segoe UI"/>
          <w:szCs w:val="24"/>
          <w:lang w:eastAsia="en-GB"/>
        </w:rPr>
      </w:pPr>
    </w:p>
    <w:p w14:paraId="10A585C6" w14:textId="77777777" w:rsidR="00113AC5" w:rsidRPr="00351AE5" w:rsidRDefault="00113AC5" w:rsidP="00113AC5">
      <w:pPr>
        <w:spacing w:line="240" w:lineRule="auto"/>
        <w:jc w:val="both"/>
        <w:textAlignment w:val="baseline"/>
        <w:rPr>
          <w:rFonts w:ascii="Arial" w:eastAsia="Times New Roman" w:hAnsi="Arial" w:cs="Arial"/>
          <w:szCs w:val="24"/>
          <w:lang w:eastAsia="en-GB"/>
        </w:rPr>
      </w:pPr>
      <w:r w:rsidRPr="00351AE5">
        <w:rPr>
          <w:rFonts w:ascii="Arial" w:eastAsia="Times New Roman" w:hAnsi="Arial" w:cs="Arial"/>
          <w:szCs w:val="24"/>
          <w:lang w:eastAsia="en-GB"/>
        </w:rPr>
        <w:t xml:space="preserve">A Workgroup member stated that with larger projects they have used staged payments for contestable constructions at key milestones that are on a 6-monthly security spend </w:t>
      </w:r>
      <w:r>
        <w:rPr>
          <w:rFonts w:ascii="Arial" w:eastAsia="Times New Roman" w:hAnsi="Arial" w:cs="Arial"/>
          <w:szCs w:val="24"/>
          <w:lang w:eastAsia="en-GB"/>
        </w:rPr>
        <w:t>r</w:t>
      </w:r>
      <w:r w:rsidRPr="00351AE5">
        <w:rPr>
          <w:rFonts w:ascii="Arial" w:eastAsia="Times New Roman" w:hAnsi="Arial" w:cs="Arial"/>
          <w:szCs w:val="24"/>
          <w:lang w:eastAsia="en-GB"/>
        </w:rPr>
        <w:t xml:space="preserve">ather than the </w:t>
      </w:r>
      <w:r>
        <w:rPr>
          <w:rFonts w:ascii="Arial" w:eastAsia="Times New Roman" w:hAnsi="Arial" w:cs="Arial"/>
          <w:szCs w:val="24"/>
          <w:lang w:eastAsia="en-GB"/>
        </w:rPr>
        <w:t xml:space="preserve">Onshore TO </w:t>
      </w:r>
      <w:r w:rsidRPr="00351AE5">
        <w:rPr>
          <w:rFonts w:ascii="Arial" w:eastAsia="Times New Roman" w:hAnsi="Arial" w:cs="Arial"/>
          <w:szCs w:val="24"/>
          <w:lang w:eastAsia="en-GB"/>
        </w:rPr>
        <w:t>paying a lump sum on adoption right at the end, once asset</w:t>
      </w:r>
      <w:r>
        <w:rPr>
          <w:rFonts w:ascii="Arial" w:eastAsia="Times New Roman" w:hAnsi="Arial" w:cs="Arial"/>
          <w:szCs w:val="24"/>
          <w:lang w:eastAsia="en-GB"/>
        </w:rPr>
        <w:t xml:space="preserve"> ownership has been transferred</w:t>
      </w:r>
      <w:r w:rsidRPr="00351AE5">
        <w:rPr>
          <w:rFonts w:ascii="Arial" w:eastAsia="Times New Roman" w:hAnsi="Arial" w:cs="Arial"/>
          <w:szCs w:val="24"/>
          <w:lang w:eastAsia="en-GB"/>
        </w:rPr>
        <w:t>. The ESO representative agreed that this could be a simple one-off payment at the end, or it could be staged payments</w:t>
      </w:r>
      <w:r>
        <w:rPr>
          <w:rFonts w:ascii="Arial" w:eastAsia="Times New Roman" w:hAnsi="Arial" w:cs="Arial"/>
          <w:szCs w:val="24"/>
          <w:lang w:eastAsia="en-GB"/>
        </w:rPr>
        <w:t xml:space="preserve"> and this would be detailed in the Adoption Agreement</w:t>
      </w:r>
      <w:r w:rsidRPr="00351AE5">
        <w:rPr>
          <w:rFonts w:ascii="Arial" w:eastAsia="Times New Roman" w:hAnsi="Arial" w:cs="Arial"/>
          <w:szCs w:val="24"/>
          <w:lang w:eastAsia="en-GB"/>
        </w:rPr>
        <w:t>. </w:t>
      </w:r>
    </w:p>
    <w:p w14:paraId="3909A5C4" w14:textId="77777777" w:rsidR="00113AC5" w:rsidRDefault="00113AC5" w:rsidP="00113AC5">
      <w:pPr>
        <w:jc w:val="both"/>
        <w:rPr>
          <w:rStyle w:val="eop"/>
          <w:rFonts w:eastAsiaTheme="majorEastAsia" w:cs="Arial"/>
          <w:b/>
          <w:bCs/>
          <w:sz w:val="28"/>
          <w:szCs w:val="28"/>
          <w:u w:val="single"/>
          <w:shd w:val="clear" w:color="auto" w:fill="FFFFFF"/>
        </w:rPr>
      </w:pPr>
    </w:p>
    <w:p w14:paraId="422929D1" w14:textId="77777777" w:rsidR="00113AC5" w:rsidRPr="00283226" w:rsidRDefault="00113AC5" w:rsidP="00113AC5">
      <w:pPr>
        <w:jc w:val="both"/>
        <w:rPr>
          <w:rFonts w:ascii="Segoe UI" w:hAnsi="Segoe UI" w:cs="Segoe UI"/>
          <w:b/>
          <w:bCs/>
          <w:sz w:val="18"/>
          <w:szCs w:val="18"/>
          <w:u w:val="single"/>
          <w:lang w:eastAsia="en-GB"/>
        </w:rPr>
      </w:pPr>
      <w:r w:rsidRPr="00283226">
        <w:rPr>
          <w:b/>
          <w:bCs/>
          <w:u w:val="single"/>
          <w:lang w:eastAsia="en-GB"/>
        </w:rPr>
        <w:t>User Self Build (USB) &amp; DNO Adoption Agreements</w:t>
      </w:r>
    </w:p>
    <w:p w14:paraId="40361A0E" w14:textId="77777777" w:rsidR="00113AC5" w:rsidRPr="00203B9D" w:rsidRDefault="00113AC5" w:rsidP="00113AC5">
      <w:pPr>
        <w:jc w:val="both"/>
        <w:rPr>
          <w:rFonts w:ascii="Segoe UI" w:hAnsi="Segoe UI" w:cs="Segoe UI"/>
          <w:sz w:val="18"/>
          <w:szCs w:val="18"/>
          <w:lang w:eastAsia="en-GB"/>
        </w:rPr>
      </w:pPr>
      <w:r w:rsidRPr="00203B9D">
        <w:rPr>
          <w:lang w:eastAsia="en-GB"/>
        </w:rPr>
        <w:t>  </w:t>
      </w:r>
    </w:p>
    <w:p w14:paraId="769270D6" w14:textId="77777777" w:rsidR="00113AC5" w:rsidRDefault="00113AC5" w:rsidP="00113AC5">
      <w:pPr>
        <w:jc w:val="both"/>
        <w:rPr>
          <w:rFonts w:ascii="Arial" w:eastAsia="Times New Roman" w:hAnsi="Arial" w:cs="Arial"/>
          <w:lang w:eastAsia="en-GB"/>
        </w:rPr>
      </w:pPr>
      <w:r w:rsidRPr="00203B9D">
        <w:rPr>
          <w:lang w:eastAsia="en-GB"/>
        </w:rPr>
        <w:t>The W</w:t>
      </w:r>
      <w:r>
        <w:rPr>
          <w:lang w:eastAsia="en-GB"/>
        </w:rPr>
        <w:t>orkgroup</w:t>
      </w:r>
      <w:r w:rsidRPr="00203B9D">
        <w:rPr>
          <w:lang w:eastAsia="en-GB"/>
        </w:rPr>
        <w:t xml:space="preserve"> reviewed </w:t>
      </w:r>
      <w:r>
        <w:rPr>
          <w:lang w:eastAsia="en-GB"/>
        </w:rPr>
        <w:t>high level terms and conditions for the Transmission Owner User-Self Build (USB) agreement and</w:t>
      </w:r>
      <w:r w:rsidRPr="00203B9D">
        <w:rPr>
          <w:lang w:eastAsia="en-GB"/>
        </w:rPr>
        <w:t> DNO adoption agreement. </w:t>
      </w:r>
      <w:r w:rsidRPr="00254440">
        <w:t xml:space="preserve">The Workgroup discussed whether there was a standard adoption agreement for User Self Build that could be used as a template. A Workgroup member shared an example of a </w:t>
      </w:r>
      <w:r>
        <w:t>FIDIC</w:t>
      </w:r>
      <w:r w:rsidRPr="001D6F83">
        <w:rPr>
          <w:rFonts w:ascii="Arial" w:hAnsi="Arial" w:cs="Arial"/>
          <w:szCs w:val="24"/>
        </w:rPr>
        <w:t xml:space="preserve"> </w:t>
      </w:r>
      <w:r w:rsidRPr="00B7269F">
        <w:rPr>
          <w:rFonts w:ascii="Arial" w:hAnsi="Arial" w:cs="Arial"/>
          <w:i/>
          <w:iCs/>
          <w:szCs w:val="24"/>
        </w:rPr>
        <w:t>(</w:t>
      </w:r>
      <w:r w:rsidRPr="00B7269F">
        <w:rPr>
          <w:rFonts w:ascii="Arial" w:hAnsi="Arial" w:cs="Arial"/>
          <w:i/>
          <w:iCs/>
          <w:szCs w:val="24"/>
          <w:shd w:val="clear" w:color="auto" w:fill="EFF3F7"/>
        </w:rPr>
        <w:t xml:space="preserve">Fédération </w:t>
      </w:r>
      <w:r w:rsidRPr="00B7269F">
        <w:rPr>
          <w:rFonts w:ascii="Arial" w:hAnsi="Arial" w:cs="Arial"/>
          <w:i/>
          <w:iCs/>
          <w:szCs w:val="24"/>
          <w:shd w:val="clear" w:color="auto" w:fill="EFF3F7"/>
        </w:rPr>
        <w:lastRenderedPageBreak/>
        <w:t xml:space="preserve">Internationale des Ingénieurs Conseils/ </w:t>
      </w:r>
      <w:r w:rsidRPr="00B7269F">
        <w:rPr>
          <w:rFonts w:ascii="Arial" w:hAnsi="Arial" w:cs="Arial"/>
          <w:i/>
          <w:iCs/>
          <w:shd w:val="clear" w:color="auto" w:fill="EFF3F7"/>
        </w:rPr>
        <w:t>the International Federation of Consulting Engineers</w:t>
      </w:r>
      <w:r w:rsidRPr="00B7269F">
        <w:rPr>
          <w:rFonts w:ascii="Arial" w:hAnsi="Arial" w:cs="Arial"/>
          <w:i/>
          <w:iCs/>
          <w:szCs w:val="24"/>
          <w:shd w:val="clear" w:color="auto" w:fill="EFF3F7"/>
        </w:rPr>
        <w:t>)</w:t>
      </w:r>
      <w:r w:rsidRPr="00F74803">
        <w:t> </w:t>
      </w:r>
      <w:r w:rsidRPr="00254440">
        <w:t>Contract, which is essentially an industry standard for engineering projects, and it is the basis on which their user self-build agreements are built.</w:t>
      </w:r>
      <w:r w:rsidRPr="00254440">
        <w:rPr>
          <w:rFonts w:ascii="Arial" w:eastAsia="Times New Roman" w:hAnsi="Arial" w:cs="Arial"/>
          <w:color w:val="454545"/>
          <w:lang w:eastAsia="en-GB"/>
        </w:rPr>
        <w:t> </w:t>
      </w:r>
      <w:r w:rsidRPr="00B23728">
        <w:rPr>
          <w:rFonts w:ascii="Arial" w:eastAsia="Times New Roman" w:hAnsi="Arial" w:cs="Arial"/>
          <w:lang w:eastAsia="en-GB"/>
        </w:rPr>
        <w:t xml:space="preserve"> The Workgroup member explained that the </w:t>
      </w:r>
      <w:r>
        <w:rPr>
          <w:rFonts w:ascii="Arial" w:eastAsia="Times New Roman" w:hAnsi="Arial" w:cs="Arial"/>
          <w:lang w:eastAsia="en-GB"/>
        </w:rPr>
        <w:t>FIDIC</w:t>
      </w:r>
      <w:r w:rsidRPr="00B23728">
        <w:rPr>
          <w:rFonts w:ascii="Arial" w:eastAsia="Times New Roman" w:hAnsi="Arial" w:cs="Arial"/>
          <w:lang w:eastAsia="en-GB"/>
        </w:rPr>
        <w:t xml:space="preserve"> Contract is modified to suit each agreement </w:t>
      </w:r>
    </w:p>
    <w:p w14:paraId="6AFFB534" w14:textId="77777777" w:rsidR="00113AC5" w:rsidRDefault="00113AC5" w:rsidP="00113AC5">
      <w:pPr>
        <w:jc w:val="both"/>
        <w:rPr>
          <w:lang w:eastAsia="en-GB"/>
        </w:rPr>
      </w:pPr>
    </w:p>
    <w:p w14:paraId="6ED788A5" w14:textId="77777777" w:rsidR="00113AC5" w:rsidRDefault="00113AC5" w:rsidP="00113AC5">
      <w:pPr>
        <w:jc w:val="both"/>
        <w:rPr>
          <w:lang w:eastAsia="en-GB"/>
        </w:rPr>
      </w:pPr>
      <w:r w:rsidRPr="00203B9D">
        <w:rPr>
          <w:lang w:eastAsia="en-GB"/>
        </w:rPr>
        <w:t>The Proposer </w:t>
      </w:r>
      <w:r>
        <w:rPr>
          <w:lang w:eastAsia="en-GB"/>
        </w:rPr>
        <w:t xml:space="preserve">stated the DNO adoption agreement was their preferred template for an agreement as </w:t>
      </w:r>
      <w:r w:rsidRPr="00203B9D">
        <w:rPr>
          <w:lang w:eastAsia="en-GB"/>
        </w:rPr>
        <w:t>it</w:t>
      </w:r>
      <w:r>
        <w:rPr>
          <w:lang w:eastAsia="en-GB"/>
        </w:rPr>
        <w:t xml:space="preserve"> is a</w:t>
      </w:r>
      <w:r w:rsidRPr="00203B9D">
        <w:rPr>
          <w:lang w:eastAsia="en-GB"/>
        </w:rPr>
        <w:t xml:space="preserve"> simpler form of contract</w:t>
      </w:r>
      <w:r>
        <w:rPr>
          <w:lang w:eastAsia="en-GB"/>
        </w:rPr>
        <w:t>. Other workgroup members representing the Onshore TOs raised significant concerns that the DNO form of the agreement simply does not adequately cover the breadth of obligations needed to deliver transmission assets, which could ultimately create risks for them, other Users, and end consumers.</w:t>
      </w:r>
    </w:p>
    <w:p w14:paraId="5DA20C6A" w14:textId="77777777" w:rsidR="00113AC5" w:rsidRDefault="00113AC5" w:rsidP="00113AC5">
      <w:pPr>
        <w:jc w:val="both"/>
        <w:rPr>
          <w:lang w:eastAsia="en-GB"/>
        </w:rPr>
      </w:pPr>
    </w:p>
    <w:p w14:paraId="2CC31CB2" w14:textId="77777777" w:rsidR="00113AC5" w:rsidRDefault="00113AC5" w:rsidP="00113AC5">
      <w:pPr>
        <w:jc w:val="both"/>
        <w:rPr>
          <w:rFonts w:ascii="Arial" w:eastAsia="Times New Roman" w:hAnsi="Arial" w:cs="Arial"/>
          <w:szCs w:val="24"/>
          <w:lang w:eastAsia="en-GB"/>
        </w:rPr>
      </w:pPr>
      <w:r>
        <w:rPr>
          <w:lang w:eastAsia="en-GB"/>
        </w:rPr>
        <w:t>The Proposer’s view was that a</w:t>
      </w:r>
      <w:r w:rsidRPr="00203B9D">
        <w:rPr>
          <w:lang w:eastAsia="en-GB"/>
        </w:rPr>
        <w:t>ll the risk would sit with the developer and </w:t>
      </w:r>
      <w:r>
        <w:rPr>
          <w:lang w:eastAsia="en-GB"/>
        </w:rPr>
        <w:t xml:space="preserve">the Onshore TO’s </w:t>
      </w:r>
      <w:r w:rsidRPr="00203B9D">
        <w:rPr>
          <w:lang w:eastAsia="en-GB"/>
        </w:rPr>
        <w:t>would not need to adopt the assets unless they met the required standards</w:t>
      </w:r>
      <w:r>
        <w:rPr>
          <w:lang w:eastAsia="en-GB"/>
        </w:rPr>
        <w:t xml:space="preserve">, and it would also allow the Onshore TO’s to intervene if assets become shared. </w:t>
      </w:r>
      <w:r w:rsidRPr="00441AE1">
        <w:rPr>
          <w:rFonts w:ascii="Arial" w:eastAsia="Times New Roman" w:hAnsi="Arial" w:cs="Arial"/>
          <w:szCs w:val="24"/>
          <w:lang w:eastAsia="en-GB"/>
        </w:rPr>
        <w:t>A Workgroup member highlighted that a lot of the detail in their U</w:t>
      </w:r>
      <w:r>
        <w:rPr>
          <w:rFonts w:ascii="Arial" w:eastAsia="Times New Roman" w:hAnsi="Arial" w:cs="Arial"/>
          <w:szCs w:val="24"/>
          <w:lang w:eastAsia="en-GB"/>
        </w:rPr>
        <w:t xml:space="preserve">ser </w:t>
      </w:r>
      <w:r w:rsidRPr="00441AE1">
        <w:rPr>
          <w:rFonts w:ascii="Arial" w:eastAsia="Times New Roman" w:hAnsi="Arial" w:cs="Arial"/>
          <w:szCs w:val="24"/>
          <w:lang w:eastAsia="en-GB"/>
        </w:rPr>
        <w:t>S</w:t>
      </w:r>
      <w:r>
        <w:rPr>
          <w:rFonts w:ascii="Arial" w:eastAsia="Times New Roman" w:hAnsi="Arial" w:cs="Arial"/>
          <w:szCs w:val="24"/>
          <w:lang w:eastAsia="en-GB"/>
        </w:rPr>
        <w:t xml:space="preserve">elf </w:t>
      </w:r>
      <w:r w:rsidRPr="00441AE1">
        <w:rPr>
          <w:rFonts w:ascii="Arial" w:eastAsia="Times New Roman" w:hAnsi="Arial" w:cs="Arial"/>
          <w:szCs w:val="24"/>
          <w:lang w:eastAsia="en-GB"/>
        </w:rPr>
        <w:t>B</w:t>
      </w:r>
      <w:r>
        <w:rPr>
          <w:rFonts w:ascii="Arial" w:eastAsia="Times New Roman" w:hAnsi="Arial" w:cs="Arial"/>
          <w:szCs w:val="24"/>
          <w:lang w:eastAsia="en-GB"/>
        </w:rPr>
        <w:t>uild</w:t>
      </w:r>
      <w:r w:rsidRPr="00441AE1">
        <w:rPr>
          <w:rFonts w:ascii="Arial" w:eastAsia="Times New Roman" w:hAnsi="Arial" w:cs="Arial"/>
          <w:szCs w:val="24"/>
          <w:lang w:eastAsia="en-GB"/>
        </w:rPr>
        <w:t xml:space="preserve"> agreement is contained within the T&amp;C of the DNO adoption agreement, rather than the actual contract. </w:t>
      </w:r>
      <w:r>
        <w:rPr>
          <w:rFonts w:ascii="Arial" w:eastAsia="Times New Roman" w:hAnsi="Arial" w:cs="Arial"/>
          <w:szCs w:val="24"/>
          <w:lang w:eastAsia="en-GB"/>
        </w:rPr>
        <w:t>Another Workgroup member representing the Onshore TOs flagged that contestably built Infrastructure Assets cannot simply be ‘not adopted’</w:t>
      </w:r>
      <w:r w:rsidRPr="001D6F83">
        <w:rPr>
          <w:rFonts w:ascii="Arial" w:eastAsia="Times New Roman" w:hAnsi="Arial" w:cs="Arial"/>
          <w:szCs w:val="24"/>
          <w:lang w:eastAsia="en-GB"/>
        </w:rPr>
        <w:t xml:space="preserve"> </w:t>
      </w:r>
      <w:r>
        <w:rPr>
          <w:rFonts w:ascii="Arial" w:eastAsia="Times New Roman" w:hAnsi="Arial" w:cs="Arial"/>
          <w:szCs w:val="24"/>
          <w:lang w:eastAsia="en-GB"/>
        </w:rPr>
        <w:t>if they are not built to specification by a User. A limited scope adoption agreement would leave the Onshore TOs unreasonably exposed for rectifying failures to deliver these works by the User, incurring the price control penalties mentioned above.</w:t>
      </w:r>
    </w:p>
    <w:p w14:paraId="54309881" w14:textId="77777777" w:rsidR="00113AC5" w:rsidRDefault="00113AC5" w:rsidP="00113AC5">
      <w:pPr>
        <w:jc w:val="both"/>
        <w:rPr>
          <w:rFonts w:ascii="Arial" w:eastAsia="Times New Roman" w:hAnsi="Arial" w:cs="Arial"/>
          <w:szCs w:val="24"/>
          <w:lang w:eastAsia="en-GB"/>
        </w:rPr>
      </w:pPr>
    </w:p>
    <w:p w14:paraId="67575D69" w14:textId="77777777" w:rsidR="00113AC5" w:rsidRDefault="00113AC5" w:rsidP="00113AC5">
      <w:pPr>
        <w:jc w:val="both"/>
        <w:rPr>
          <w:rStyle w:val="CommentReference"/>
          <w:rFonts w:ascii="Arial" w:eastAsia="Times New Roman" w:hAnsi="Arial" w:cs="Times New Roman"/>
          <w:lang w:eastAsia="en-GB"/>
        </w:rPr>
      </w:pPr>
      <w:r>
        <w:rPr>
          <w:lang w:eastAsia="en-GB"/>
        </w:rPr>
        <w:t xml:space="preserve">The Onshore TO representatives in the Workgroup also explained that they have an output performance measure against Infrastructure assets in the price control and ultimately the assets will be paid for by the end consumer. </w:t>
      </w:r>
      <w:r w:rsidRPr="00441AE1">
        <w:rPr>
          <w:lang w:eastAsia="en-GB"/>
        </w:rPr>
        <w:t>The developer will be undertaking actions that a licensed entity would have otherwise undertaken and the assets that are adopted by the </w:t>
      </w:r>
      <w:r>
        <w:rPr>
          <w:lang w:eastAsia="en-GB"/>
        </w:rPr>
        <w:t>Onshore TO</w:t>
      </w:r>
      <w:r w:rsidDel="008D7BCC">
        <w:rPr>
          <w:lang w:eastAsia="en-GB"/>
        </w:rPr>
        <w:t xml:space="preserve"> </w:t>
      </w:r>
      <w:r w:rsidRPr="00441AE1">
        <w:rPr>
          <w:lang w:eastAsia="en-GB"/>
        </w:rPr>
        <w:t>will be publicly owned assets. This is a greater undertaking</w:t>
      </w:r>
      <w:r>
        <w:rPr>
          <w:lang w:eastAsia="en-GB"/>
        </w:rPr>
        <w:t xml:space="preserve"> </w:t>
      </w:r>
      <w:r w:rsidRPr="00441AE1">
        <w:rPr>
          <w:lang w:eastAsia="en-GB"/>
        </w:rPr>
        <w:t>than building distribution assets because of the voltages involved and the public safety</w:t>
      </w:r>
      <w:r>
        <w:rPr>
          <w:lang w:eastAsia="en-GB"/>
        </w:rPr>
        <w:t xml:space="preserve"> </w:t>
      </w:r>
      <w:r>
        <w:rPr>
          <w:rFonts w:ascii="Arial" w:eastAsia="Times New Roman" w:hAnsi="Arial" w:cs="Arial"/>
          <w:szCs w:val="24"/>
          <w:lang w:eastAsia="en-GB"/>
        </w:rPr>
        <w:t>and licence compliance</w:t>
      </w:r>
      <w:r w:rsidRPr="00441AE1">
        <w:rPr>
          <w:lang w:eastAsia="en-GB"/>
        </w:rPr>
        <w:t xml:space="preserve"> consequences of getting this wrong. </w:t>
      </w:r>
      <w:r w:rsidRPr="00441AE1" w:rsidDel="00BB1E55">
        <w:rPr>
          <w:lang w:eastAsia="en-GB"/>
        </w:rPr>
        <w:t xml:space="preserve"> </w:t>
      </w:r>
      <w:r>
        <w:rPr>
          <w:rFonts w:ascii="Arial" w:eastAsia="Times New Roman" w:hAnsi="Arial" w:cs="Arial"/>
          <w:szCs w:val="24"/>
          <w:lang w:eastAsia="en-GB"/>
        </w:rPr>
        <w:t>Consequently, Onshore TO’s should put in place agreements (USB or otherwise) which ensure risks are mitigated adequately in the interests of all parties and end consumers, as happens for existing contestable build for Connection Assets.</w:t>
      </w:r>
      <w:r w:rsidRPr="00ED773F">
        <w:rPr>
          <w:rFonts w:ascii="Arial" w:hAnsi="Arial"/>
        </w:rPr>
        <w:t xml:space="preserve"> </w:t>
      </w:r>
      <w:r>
        <w:rPr>
          <w:rFonts w:ascii="Arial" w:eastAsia="Times New Roman" w:hAnsi="Arial" w:cs="Arial"/>
          <w:szCs w:val="24"/>
          <w:lang w:eastAsia="en-GB"/>
        </w:rPr>
        <w:t xml:space="preserve">However, this should not act as a barrier to encouraging contestability, so the Workgroup developed a set of principles that would be within CUSC and must be adhered to by TOs when entering into agreements relating to contestable assets. These are explained in more detail below. </w:t>
      </w:r>
      <w:r w:rsidDel="00BB1E55">
        <w:rPr>
          <w:rStyle w:val="CommentReference"/>
          <w:rFonts w:ascii="Arial" w:eastAsia="Times New Roman" w:hAnsi="Arial" w:cs="Times New Roman"/>
          <w:lang w:eastAsia="en-GB"/>
        </w:rPr>
        <w:t xml:space="preserve"> </w:t>
      </w:r>
    </w:p>
    <w:p w14:paraId="1DA7691A" w14:textId="77777777" w:rsidR="00113AC5" w:rsidRPr="00494CF2" w:rsidRDefault="00113AC5" w:rsidP="00113AC5">
      <w:pPr>
        <w:jc w:val="both"/>
        <w:rPr>
          <w:rStyle w:val="eop"/>
          <w:rFonts w:ascii="Segoe UI" w:hAnsi="Segoe UI" w:cs="Segoe UI"/>
          <w:sz w:val="18"/>
          <w:szCs w:val="18"/>
          <w:lang w:eastAsia="en-GB"/>
        </w:rPr>
      </w:pPr>
    </w:p>
    <w:p w14:paraId="3A77C9C3" w14:textId="77777777" w:rsidR="00113AC5" w:rsidRDefault="00113AC5" w:rsidP="00113AC5">
      <w:pPr>
        <w:spacing w:line="240" w:lineRule="auto"/>
        <w:jc w:val="both"/>
        <w:rPr>
          <w:b/>
          <w:bCs/>
          <w:u w:val="single"/>
        </w:rPr>
      </w:pPr>
      <w:r w:rsidRPr="00DF58F2">
        <w:rPr>
          <w:b/>
          <w:bCs/>
          <w:u w:val="single"/>
        </w:rPr>
        <w:t>Adoption Agreement</w:t>
      </w:r>
      <w:r>
        <w:rPr>
          <w:b/>
          <w:bCs/>
          <w:u w:val="single"/>
        </w:rPr>
        <w:t xml:space="preserve"> Codification</w:t>
      </w:r>
    </w:p>
    <w:p w14:paraId="208403FA" w14:textId="77777777" w:rsidR="00113AC5" w:rsidRDefault="00113AC5" w:rsidP="00113AC5">
      <w:pPr>
        <w:spacing w:line="240" w:lineRule="auto"/>
        <w:jc w:val="both"/>
        <w:rPr>
          <w:b/>
          <w:bCs/>
          <w:u w:val="single"/>
        </w:rPr>
      </w:pPr>
    </w:p>
    <w:p w14:paraId="18DEE8C6" w14:textId="77777777" w:rsidR="0007611D" w:rsidRDefault="00113AC5" w:rsidP="00113AC5">
      <w:pPr>
        <w:spacing w:line="240" w:lineRule="auto"/>
        <w:jc w:val="both"/>
        <w:rPr>
          <w:ins w:id="62" w:author="Milly Lewis" w:date="2023-03-29T11:47:00Z"/>
        </w:rPr>
      </w:pPr>
      <w:r w:rsidRPr="00C87639">
        <w:t>The Proposer</w:t>
      </w:r>
      <w:r>
        <w:t xml:space="preserve"> noted that within their original solution there is a list of high-level principles that should be included in the adoption agreement within the CUSC, rather than codifying an adoption agreement. The Proposer stated that the adoption agreement itself could be added as an Exhibit to the CUSC later, however this would need to do be via a separate CUSC modification proposal. </w:t>
      </w:r>
    </w:p>
    <w:p w14:paraId="75907F4F" w14:textId="77777777" w:rsidR="0007611D" w:rsidRDefault="0007611D" w:rsidP="00113AC5">
      <w:pPr>
        <w:spacing w:line="240" w:lineRule="auto"/>
        <w:jc w:val="both"/>
        <w:rPr>
          <w:ins w:id="63" w:author="Milly Lewis" w:date="2023-03-29T11:47:00Z"/>
        </w:rPr>
      </w:pPr>
    </w:p>
    <w:p w14:paraId="039941E6" w14:textId="23C90805" w:rsidR="00113AC5" w:rsidRPr="00B7269F" w:rsidRDefault="00113AC5" w:rsidP="00113AC5">
      <w:pPr>
        <w:spacing w:line="240" w:lineRule="auto"/>
        <w:jc w:val="both"/>
        <w:rPr>
          <w:rStyle w:val="eop"/>
        </w:rPr>
      </w:pPr>
      <w:r w:rsidRPr="00820E31">
        <w:t>The Adoption Agreement will essentially be a contract between the connecting party and the Onshore TO and how those assets are then handed over to the Onshore TO</w:t>
      </w:r>
      <w:del w:id="64" w:author="Milly Lewis" w:date="2023-03-29T11:48:00Z">
        <w:r w:rsidRPr="00820E31" w:rsidDel="000E0DC6">
          <w:delText xml:space="preserve">. It would also need to cover delayed works, </w:delText>
        </w:r>
        <w:commentRangeStart w:id="65"/>
        <w:r w:rsidRPr="00820E31" w:rsidDel="000E0DC6">
          <w:delText>and any under/overspend</w:delText>
        </w:r>
        <w:commentRangeEnd w:id="65"/>
        <w:r w:rsidR="008A3018" w:rsidDel="000E0DC6">
          <w:rPr>
            <w:rStyle w:val="CommentReference"/>
            <w:rFonts w:ascii="Arial" w:eastAsia="Times New Roman" w:hAnsi="Arial" w:cs="Times New Roman"/>
            <w:lang w:eastAsia="en-GB"/>
          </w:rPr>
          <w:commentReference w:id="65"/>
        </w:r>
        <w:r w:rsidRPr="00820E31" w:rsidDel="000E0DC6">
          <w:delText>, similar to any construction agreement</w:delText>
        </w:r>
      </w:del>
      <w:r w:rsidRPr="00820E31">
        <w:t>.</w:t>
      </w:r>
      <w:r w:rsidRPr="00B7269F">
        <w:t xml:space="preserve"> As well as </w:t>
      </w:r>
      <w:del w:id="66" w:author="Milly Lewis" w:date="2023-03-29T11:48:00Z">
        <w:r w:rsidRPr="00B7269F" w:rsidDel="008177CC">
          <w:delText>additional</w:delText>
        </w:r>
      </w:del>
      <w:r w:rsidRPr="00B7269F">
        <w:t xml:space="preserve"> provisions to cover scenarios where sole use </w:t>
      </w:r>
      <w:r w:rsidRPr="00B7269F">
        <w:lastRenderedPageBreak/>
        <w:t>become shared works, and what the process would be for the Onshore TO, to potentially take over those works.</w:t>
      </w:r>
    </w:p>
    <w:p w14:paraId="2981D140" w14:textId="77777777" w:rsidR="00113AC5" w:rsidRPr="00A4214D"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74453CAB" w14:textId="595A9BF0" w:rsidR="00113AC5" w:rsidRDefault="00113AC5" w:rsidP="00113AC5">
      <w:r>
        <w:rPr>
          <w:lang w:eastAsia="en-GB"/>
        </w:rPr>
        <w:t>The</w:t>
      </w:r>
      <w:r w:rsidRPr="009D5DB9">
        <w:rPr>
          <w:lang w:eastAsia="en-GB"/>
        </w:rPr>
        <w:t xml:space="preserve"> </w:t>
      </w:r>
      <w:r>
        <w:rPr>
          <w:lang w:eastAsia="en-GB"/>
        </w:rPr>
        <w:t xml:space="preserve">Workgroup sought the ESO’s view on the potential </w:t>
      </w:r>
      <w:r w:rsidRPr="009D5DB9">
        <w:rPr>
          <w:lang w:eastAsia="en-GB"/>
        </w:rPr>
        <w:t>codification of </w:t>
      </w:r>
      <w:r w:rsidR="008A3018">
        <w:rPr>
          <w:lang w:eastAsia="en-GB"/>
        </w:rPr>
        <w:t xml:space="preserve">the </w:t>
      </w:r>
      <w:r w:rsidRPr="009D5DB9">
        <w:rPr>
          <w:lang w:eastAsia="en-GB"/>
        </w:rPr>
        <w:t>adoption agreement</w:t>
      </w:r>
      <w:r>
        <w:rPr>
          <w:lang w:eastAsia="en-GB"/>
        </w:rPr>
        <w:t xml:space="preserve"> in its entirety</w:t>
      </w:r>
      <w:r w:rsidRPr="009D5DB9">
        <w:rPr>
          <w:lang w:eastAsia="en-GB"/>
        </w:rPr>
        <w:t>, intervention points and whether they would want to set out pre-qualification criterion for Users in the CUSC.  </w:t>
      </w:r>
      <w:ins w:id="67" w:author="Milly Lewis" w:date="2023-03-29T11:50:00Z">
        <w:r w:rsidR="00DF09D1">
          <w:rPr>
            <w:lang w:eastAsia="en-GB"/>
          </w:rPr>
          <w:t>The initial</w:t>
        </w:r>
      </w:ins>
      <w:ins w:id="68" w:author="Milly Lewis" w:date="2023-03-29T11:51:00Z">
        <w:r w:rsidR="00DF09D1">
          <w:rPr>
            <w:lang w:eastAsia="en-GB"/>
          </w:rPr>
          <w:t xml:space="preserve"> ESO</w:t>
        </w:r>
      </w:ins>
      <w:del w:id="69" w:author="Milly Lewis" w:date="2023-03-29T11:51:00Z">
        <w:r w:rsidRPr="00106708" w:rsidDel="00DF09D1">
          <w:delText>The ESO representative stated that the</w:delText>
        </w:r>
      </w:del>
      <w:r w:rsidRPr="00106708">
        <w:t xml:space="preserve"> legal view on codifying the adoption agreement was as follows</w:t>
      </w:r>
      <w:r>
        <w:t>:</w:t>
      </w:r>
    </w:p>
    <w:p w14:paraId="1F3563B5" w14:textId="77777777" w:rsidR="00113AC5" w:rsidRPr="00ED773F" w:rsidRDefault="00113AC5" w:rsidP="00113AC5">
      <w:pPr>
        <w:pStyle w:val="ListParagraph"/>
        <w:numPr>
          <w:ilvl w:val="0"/>
          <w:numId w:val="28"/>
        </w:numPr>
        <w:rPr>
          <w:rFonts w:ascii="Segoe UI" w:hAnsi="Segoe UI" w:cs="Segoe UI"/>
        </w:rPr>
      </w:pPr>
      <w:r>
        <w:rPr>
          <w:rFonts w:eastAsiaTheme="majorEastAsia" w:cs="Arial"/>
        </w:rPr>
        <w:t>There is s</w:t>
      </w:r>
      <w:r w:rsidRPr="003A7205">
        <w:rPr>
          <w:rFonts w:eastAsiaTheme="majorEastAsia" w:cs="Arial"/>
        </w:rPr>
        <w:t>ome precedent</w:t>
      </w:r>
      <w:r>
        <w:rPr>
          <w:rFonts w:eastAsiaTheme="majorEastAsia" w:cs="Arial"/>
        </w:rPr>
        <w:t xml:space="preserve"> for codifying proformas currently in CUSC and STC.</w:t>
      </w:r>
    </w:p>
    <w:p w14:paraId="5E3EECB2" w14:textId="77777777" w:rsidR="00113AC5" w:rsidRPr="00A9569B" w:rsidRDefault="00113AC5" w:rsidP="00113AC5">
      <w:pPr>
        <w:pStyle w:val="ListParagraph"/>
        <w:numPr>
          <w:ilvl w:val="0"/>
          <w:numId w:val="28"/>
        </w:numPr>
        <w:rPr>
          <w:rStyle w:val="normaltextrun"/>
          <w:rFonts w:ascii="Segoe UI" w:hAnsi="Segoe UI"/>
        </w:rPr>
      </w:pPr>
      <w:r>
        <w:rPr>
          <w:rFonts w:eastAsiaTheme="majorEastAsia" w:cs="Arial"/>
        </w:rPr>
        <w:t>I</w:t>
      </w:r>
      <w:r w:rsidRPr="003A7205">
        <w:rPr>
          <w:rFonts w:eastAsiaTheme="majorEastAsia" w:cs="Arial"/>
        </w:rPr>
        <w:t>nterface agreements are</w:t>
      </w:r>
      <w:r>
        <w:rPr>
          <w:rFonts w:eastAsiaTheme="majorEastAsia" w:cs="Arial"/>
        </w:rPr>
        <w:t xml:space="preserve"> currently</w:t>
      </w:r>
      <w:r w:rsidRPr="003A7205">
        <w:rPr>
          <w:rFonts w:eastAsiaTheme="majorEastAsia" w:cs="Arial"/>
        </w:rPr>
        <w:t xml:space="preserve"> included as a proforma in CUSC</w:t>
      </w:r>
      <w:r>
        <w:rPr>
          <w:rFonts w:eastAsiaTheme="majorEastAsia" w:cs="Arial"/>
        </w:rPr>
        <w:t xml:space="preserve">. </w:t>
      </w:r>
      <w:r>
        <w:rPr>
          <w:rStyle w:val="normaltextrun"/>
          <w:rFonts w:eastAsiaTheme="majorEastAsia" w:cs="Arial"/>
        </w:rPr>
        <w:t>I</w:t>
      </w:r>
      <w:r w:rsidRPr="004950DC">
        <w:rPr>
          <w:rStyle w:val="normaltextrun"/>
          <w:rFonts w:eastAsiaTheme="majorEastAsia" w:cs="Arial"/>
        </w:rPr>
        <w:t xml:space="preserve">nterface agreements entered into between the </w:t>
      </w:r>
      <w:r>
        <w:rPr>
          <w:rStyle w:val="normaltextrun"/>
          <w:rFonts w:eastAsiaTheme="majorEastAsia" w:cs="Arial"/>
        </w:rPr>
        <w:t xml:space="preserve">Onshore TO </w:t>
      </w:r>
      <w:r w:rsidRPr="004950DC">
        <w:rPr>
          <w:rStyle w:val="normaltextrun"/>
          <w:rFonts w:eastAsiaTheme="majorEastAsia" w:cs="Arial"/>
        </w:rPr>
        <w:t>and the User are on the basis they should be ‘substantially in the form of’ the proforma in CUSC.</w:t>
      </w:r>
      <w:r>
        <w:rPr>
          <w:rStyle w:val="normaltextrun"/>
          <w:rFonts w:eastAsiaTheme="majorEastAsia" w:cs="Arial"/>
        </w:rPr>
        <w:t xml:space="preserve"> (see CUSC </w:t>
      </w:r>
      <w:r w:rsidRPr="008A44D4">
        <w:rPr>
          <w:rStyle w:val="normaltextrun"/>
          <w:rFonts w:eastAsiaTheme="majorEastAsia" w:cs="Arial"/>
        </w:rPr>
        <w:t>EXHIBIT O - PART I B</w:t>
      </w:r>
      <w:r>
        <w:rPr>
          <w:rStyle w:val="normaltextrun"/>
          <w:rFonts w:eastAsiaTheme="majorEastAsia" w:cs="Arial"/>
        </w:rPr>
        <w:t xml:space="preserve"> for Interface Agreements)</w:t>
      </w:r>
    </w:p>
    <w:p w14:paraId="2F0B4F9E" w14:textId="77777777" w:rsidR="00113AC5" w:rsidRPr="00ED773F" w:rsidRDefault="00113AC5" w:rsidP="00113AC5">
      <w:pPr>
        <w:pStyle w:val="ListParagraph"/>
        <w:numPr>
          <w:ilvl w:val="0"/>
          <w:numId w:val="28"/>
        </w:numPr>
        <w:rPr>
          <w:rStyle w:val="normaltextrun"/>
          <w:rFonts w:asciiTheme="minorHAnsi" w:hAnsiTheme="minorHAnsi" w:cstheme="minorHAnsi"/>
        </w:rPr>
      </w:pPr>
      <w:r w:rsidRPr="00ED773F">
        <w:rPr>
          <w:rStyle w:val="normaltextrun"/>
          <w:rFonts w:asciiTheme="minorHAnsi" w:hAnsiTheme="minorHAnsi" w:cstheme="minorHAnsi"/>
        </w:rPr>
        <w:t xml:space="preserve">Also, the STC has a proforma of the transmission interface agreement to be entered into between the onshore TO and OFTO (and in the case of offshore build) between the </w:t>
      </w:r>
      <w:r>
        <w:rPr>
          <w:rStyle w:val="normaltextrun"/>
          <w:rFonts w:asciiTheme="minorHAnsi" w:hAnsiTheme="minorHAnsi" w:cstheme="minorHAnsi"/>
        </w:rPr>
        <w:t>O</w:t>
      </w:r>
      <w:r w:rsidRPr="00ED773F">
        <w:rPr>
          <w:rStyle w:val="normaltextrun"/>
          <w:rFonts w:asciiTheme="minorHAnsi" w:hAnsiTheme="minorHAnsi" w:cstheme="minorHAnsi"/>
        </w:rPr>
        <w:t>nshore TO and the user.</w:t>
      </w:r>
    </w:p>
    <w:p w14:paraId="5FFA29E7" w14:textId="77777777" w:rsidR="00113AC5" w:rsidRPr="00ED773F" w:rsidRDefault="00113AC5" w:rsidP="00113AC5">
      <w:pPr>
        <w:pStyle w:val="ListParagraph"/>
        <w:numPr>
          <w:ilvl w:val="0"/>
          <w:numId w:val="28"/>
        </w:numPr>
        <w:rPr>
          <w:rStyle w:val="normaltextrun"/>
          <w:rFonts w:ascii="Segoe UI" w:hAnsi="Segoe UI" w:cs="Segoe UI"/>
        </w:rPr>
      </w:pPr>
      <w:r w:rsidRPr="003D5365">
        <w:rPr>
          <w:rStyle w:val="normaltextrun"/>
          <w:rFonts w:eastAsiaTheme="majorEastAsia" w:cs="Arial"/>
        </w:rPr>
        <w:t xml:space="preserve">If </w:t>
      </w:r>
      <w:r>
        <w:rPr>
          <w:rStyle w:val="normaltextrun"/>
          <w:rFonts w:eastAsiaTheme="majorEastAsia" w:cs="Arial"/>
        </w:rPr>
        <w:t>the solution were to</w:t>
      </w:r>
      <w:r w:rsidRPr="003D5365">
        <w:rPr>
          <w:rStyle w:val="normaltextrun"/>
          <w:rFonts w:eastAsiaTheme="majorEastAsia" w:cs="Arial"/>
        </w:rPr>
        <w:t xml:space="preserve"> codify </w:t>
      </w:r>
      <w:r>
        <w:rPr>
          <w:rStyle w:val="normaltextrun"/>
          <w:rFonts w:eastAsiaTheme="majorEastAsia" w:cs="Arial"/>
        </w:rPr>
        <w:t xml:space="preserve">the Adoption Agreement </w:t>
      </w:r>
      <w:r w:rsidRPr="003D5365">
        <w:rPr>
          <w:rStyle w:val="normaltextrun"/>
          <w:rFonts w:eastAsiaTheme="majorEastAsia" w:cs="Arial"/>
        </w:rPr>
        <w:t>within the STC (Transmission Owner Construction Offer, TOCO) then clauses would also need to be mirrored in CUSC Construction Agreement.</w:t>
      </w:r>
    </w:p>
    <w:p w14:paraId="1B266407" w14:textId="77777777" w:rsidR="00113AC5" w:rsidRPr="00A674D3" w:rsidRDefault="00113AC5" w:rsidP="00113AC5">
      <w:pPr>
        <w:rPr>
          <w:rFonts w:ascii="Segoe UI" w:hAnsi="Segoe UI" w:cs="Segoe UI"/>
          <w:color w:val="454545"/>
          <w:sz w:val="18"/>
          <w:szCs w:val="18"/>
        </w:rPr>
      </w:pPr>
    </w:p>
    <w:p w14:paraId="2AD8239B" w14:textId="77777777" w:rsidR="00113AC5" w:rsidRPr="00106708" w:rsidRDefault="00113AC5" w:rsidP="00113AC5">
      <w:pPr>
        <w:pStyle w:val="paragraph"/>
        <w:spacing w:before="0" w:beforeAutospacing="0" w:after="0" w:afterAutospacing="0"/>
        <w:ind w:left="1080"/>
        <w:textAlignment w:val="baseline"/>
      </w:pPr>
      <w:r w:rsidRPr="00A7276A">
        <w:rPr>
          <w:rStyle w:val="eop"/>
          <w:rFonts w:ascii="Arial" w:hAnsi="Arial" w:cs="Arial"/>
          <w:color w:val="454545"/>
          <w:sz w:val="20"/>
          <w:szCs w:val="20"/>
        </w:rPr>
        <w:t> </w:t>
      </w:r>
    </w:p>
    <w:p w14:paraId="40DABA97" w14:textId="1550C57F" w:rsidR="00113AC5" w:rsidRDefault="00DF09D1" w:rsidP="00113AC5">
      <w:pPr>
        <w:jc w:val="both"/>
        <w:rPr>
          <w:ins w:id="70" w:author="Milly Lewis" w:date="2023-03-29T11:52:00Z"/>
          <w:lang w:eastAsia="en-GB"/>
        </w:rPr>
      </w:pPr>
      <w:ins w:id="71" w:author="Milly Lewis" w:date="2023-03-29T11:51:00Z">
        <w:r>
          <w:rPr>
            <w:lang w:eastAsia="en-GB"/>
          </w:rPr>
          <w:t xml:space="preserve">Through further Workgroup discussion where </w:t>
        </w:r>
      </w:ins>
      <w:del w:id="72" w:author="Milly Lewis" w:date="2023-03-29T11:51:00Z">
        <w:r w:rsidR="00113AC5" w:rsidDel="00DF09D1">
          <w:rPr>
            <w:lang w:eastAsia="en-GB"/>
          </w:rPr>
          <w:delText>S</w:delText>
        </w:r>
      </w:del>
      <w:ins w:id="73" w:author="Milly Lewis" w:date="2023-03-29T11:51:00Z">
        <w:r>
          <w:rPr>
            <w:lang w:eastAsia="en-GB"/>
          </w:rPr>
          <w:t>s</w:t>
        </w:r>
      </w:ins>
      <w:r w:rsidR="00113AC5">
        <w:rPr>
          <w:lang w:eastAsia="en-GB"/>
        </w:rPr>
        <w:t xml:space="preserve">ome Workgroup members </w:t>
      </w:r>
      <w:r w:rsidR="00113AC5" w:rsidRPr="00106708">
        <w:rPr>
          <w:lang w:eastAsia="en-GB"/>
        </w:rPr>
        <w:t xml:space="preserve">disagreed with the </w:t>
      </w:r>
      <w:ins w:id="74" w:author="Milly Lewis" w:date="2023-03-29T11:51:00Z">
        <w:r w:rsidR="00C973AE">
          <w:rPr>
            <w:lang w:eastAsia="en-GB"/>
          </w:rPr>
          <w:t xml:space="preserve">initial </w:t>
        </w:r>
      </w:ins>
      <w:r w:rsidR="00113AC5" w:rsidRPr="00106708">
        <w:rPr>
          <w:lang w:eastAsia="en-GB"/>
        </w:rPr>
        <w:t xml:space="preserve">ESO legal </w:t>
      </w:r>
      <w:del w:id="75" w:author="Milly Lewis" w:date="2023-03-29T11:51:00Z">
        <w:r w:rsidR="00113AC5" w:rsidRPr="00106708" w:rsidDel="00C973AE">
          <w:rPr>
            <w:lang w:eastAsia="en-GB"/>
          </w:rPr>
          <w:delText>positio</w:delText>
        </w:r>
      </w:del>
      <w:ins w:id="76" w:author="Milly Lewis" w:date="2023-03-29T11:51:00Z">
        <w:r w:rsidR="00C973AE">
          <w:rPr>
            <w:lang w:eastAsia="en-GB"/>
          </w:rPr>
          <w:t xml:space="preserve">position, feeling </w:t>
        </w:r>
      </w:ins>
      <w:del w:id="77" w:author="Milly Lewis" w:date="2023-03-29T11:51:00Z">
        <w:r w:rsidR="00113AC5" w:rsidRPr="00106708" w:rsidDel="00C973AE">
          <w:rPr>
            <w:lang w:eastAsia="en-GB"/>
          </w:rPr>
          <w:delText xml:space="preserve">n. </w:delText>
        </w:r>
      </w:del>
      <w:del w:id="78" w:author="Milly Lewis" w:date="2023-03-29T11:52:00Z">
        <w:r w:rsidR="00113AC5" w:rsidRPr="00106708" w:rsidDel="00C973AE">
          <w:rPr>
            <w:lang w:eastAsia="en-GB"/>
          </w:rPr>
          <w:delText xml:space="preserve">They felt </w:delText>
        </w:r>
      </w:del>
      <w:r w:rsidR="00113AC5" w:rsidRPr="00106708">
        <w:rPr>
          <w:lang w:eastAsia="en-GB"/>
        </w:rPr>
        <w:t xml:space="preserve">that the </w:t>
      </w:r>
      <w:r w:rsidR="00113AC5">
        <w:rPr>
          <w:lang w:eastAsia="en-GB"/>
        </w:rPr>
        <w:t xml:space="preserve">existing </w:t>
      </w:r>
      <w:r w:rsidR="00113AC5" w:rsidRPr="00106708">
        <w:rPr>
          <w:lang w:eastAsia="en-GB"/>
        </w:rPr>
        <w:t>USB agreement </w:t>
      </w:r>
      <w:r w:rsidR="00113AC5">
        <w:rPr>
          <w:lang w:eastAsia="en-GB"/>
        </w:rPr>
        <w:t xml:space="preserve">(not codified) </w:t>
      </w:r>
      <w:r w:rsidR="00113AC5" w:rsidRPr="00106708">
        <w:rPr>
          <w:lang w:eastAsia="en-GB"/>
        </w:rPr>
        <w:t>already dealt with the transfer of ownership of assets, from a specific specification, where the cost of that work is then paid back to the developer. All they needed to do was to increase the range of assets that can be built under that existing USB agreement. </w:t>
      </w:r>
      <w:r w:rsidR="00113AC5" w:rsidRPr="00697652" w:rsidDel="00F74803">
        <w:t xml:space="preserve"> </w:t>
      </w:r>
      <w:r w:rsidR="00113AC5">
        <w:rPr>
          <w:lang w:eastAsia="en-GB"/>
        </w:rPr>
        <w:t xml:space="preserve">Other views within the Workgroup were that the Onshore TOs underlying principles for the USB agreement were a broader type of agreement which included the scope of assets, project milestones, liability, indemnity and warranties. </w:t>
      </w:r>
    </w:p>
    <w:p w14:paraId="0DC852BC" w14:textId="77777777" w:rsidR="00AC0DF8" w:rsidRDefault="00AC0DF8" w:rsidP="00113AC5">
      <w:pPr>
        <w:jc w:val="both"/>
        <w:rPr>
          <w:ins w:id="79" w:author="Milly Lewis" w:date="2023-03-29T11:52:00Z"/>
          <w:lang w:eastAsia="en-GB"/>
        </w:rPr>
      </w:pPr>
    </w:p>
    <w:p w14:paraId="6D1597F0" w14:textId="5C048DF7" w:rsidR="00AC0DF8" w:rsidRDefault="00AC0DF8" w:rsidP="00113AC5">
      <w:pPr>
        <w:jc w:val="both"/>
        <w:rPr>
          <w:lang w:eastAsia="en-GB"/>
        </w:rPr>
      </w:pPr>
      <w:ins w:id="80" w:author="Milly Lewis" w:date="2023-03-29T11:52:00Z">
        <w:r>
          <w:rPr>
            <w:lang w:eastAsia="en-GB"/>
          </w:rPr>
          <w:t xml:space="preserve">The Workgroup therefore concluded that rather than codifying Adoption Agreements </w:t>
        </w:r>
      </w:ins>
      <w:ins w:id="81" w:author="Milly Lewis" w:date="2023-03-29T11:53:00Z">
        <w:r w:rsidR="003A2CD1">
          <w:rPr>
            <w:lang w:eastAsia="en-GB"/>
          </w:rPr>
          <w:t xml:space="preserve">in their entirety it was appropriate to codify </w:t>
        </w:r>
      </w:ins>
      <w:ins w:id="82" w:author="Milly Lewis" w:date="2023-03-29T11:52:00Z">
        <w:r>
          <w:rPr>
            <w:lang w:eastAsia="en-GB"/>
          </w:rPr>
          <w:t>a set of p</w:t>
        </w:r>
      </w:ins>
      <w:ins w:id="83" w:author="Milly Lewis" w:date="2023-03-29T11:53:00Z">
        <w:r>
          <w:rPr>
            <w:lang w:eastAsia="en-GB"/>
          </w:rPr>
          <w:t>rinciples</w:t>
        </w:r>
      </w:ins>
      <w:ins w:id="84" w:author="Milly Lewis" w:date="2023-03-29T11:54:00Z">
        <w:r w:rsidR="00EE4048">
          <w:rPr>
            <w:lang w:eastAsia="en-GB"/>
          </w:rPr>
          <w:t xml:space="preserve"> (outlined in 2.24.</w:t>
        </w:r>
        <w:r w:rsidR="009C5530">
          <w:rPr>
            <w:lang w:eastAsia="en-GB"/>
          </w:rPr>
          <w:t>3 of the draft legal text).</w:t>
        </w:r>
      </w:ins>
    </w:p>
    <w:p w14:paraId="2234FF0F" w14:textId="77777777" w:rsidR="00113AC5"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6629B1DF" w14:textId="77777777" w:rsidR="00113AC5" w:rsidDel="004D6C67" w:rsidRDefault="00113AC5" w:rsidP="00113AC5">
      <w:pPr>
        <w:spacing w:line="240" w:lineRule="auto"/>
        <w:jc w:val="both"/>
        <w:textAlignment w:val="baseline"/>
        <w:rPr>
          <w:del w:id="85" w:author="Milly Lewis" w:date="2023-03-29T11:56:00Z"/>
          <w:rFonts w:ascii="Segoe UI" w:eastAsia="Times New Roman" w:hAnsi="Segoe UI" w:cs="Segoe UI"/>
          <w:color w:val="454545"/>
          <w:sz w:val="18"/>
          <w:szCs w:val="18"/>
          <w:lang w:eastAsia="en-GB"/>
        </w:rPr>
      </w:pPr>
    </w:p>
    <w:p w14:paraId="364EF3A0" w14:textId="6DFBB5C2" w:rsidR="00B74993" w:rsidRDefault="00B74993" w:rsidP="00113AC5">
      <w:pPr>
        <w:spacing w:line="240" w:lineRule="auto"/>
        <w:jc w:val="both"/>
        <w:textAlignment w:val="baseline"/>
        <w:rPr>
          <w:rFonts w:ascii="Segoe UI" w:eastAsia="Times New Roman" w:hAnsi="Segoe UI" w:cs="Segoe UI"/>
          <w:color w:val="454545"/>
          <w:sz w:val="18"/>
          <w:szCs w:val="18"/>
          <w:lang w:eastAsia="en-GB"/>
        </w:rPr>
      </w:pPr>
    </w:p>
    <w:p w14:paraId="7605637A" w14:textId="77777777" w:rsidR="00B74993" w:rsidRDefault="00B74993" w:rsidP="00113AC5">
      <w:pPr>
        <w:spacing w:line="240" w:lineRule="auto"/>
        <w:jc w:val="both"/>
        <w:textAlignment w:val="baseline"/>
        <w:rPr>
          <w:rFonts w:ascii="Segoe UI" w:eastAsia="Times New Roman" w:hAnsi="Segoe UI" w:cs="Segoe UI"/>
          <w:color w:val="454545"/>
          <w:sz w:val="18"/>
          <w:szCs w:val="18"/>
          <w:lang w:eastAsia="en-GB"/>
        </w:rPr>
      </w:pPr>
    </w:p>
    <w:p w14:paraId="6899A687" w14:textId="77777777" w:rsidR="00113AC5" w:rsidRDefault="00113AC5" w:rsidP="00113AC5">
      <w:pPr>
        <w:spacing w:line="240" w:lineRule="auto"/>
        <w:jc w:val="both"/>
        <w:textAlignment w:val="baseline"/>
        <w:rPr>
          <w:rFonts w:ascii="Arial" w:eastAsia="Times New Roman" w:hAnsi="Arial" w:cs="Arial"/>
          <w:szCs w:val="24"/>
          <w:lang w:eastAsia="en-GB"/>
        </w:rPr>
      </w:pPr>
      <w:r w:rsidRPr="00136862">
        <w:rPr>
          <w:rFonts w:ascii="Arial" w:eastAsia="Times New Roman" w:hAnsi="Arial" w:cs="Arial"/>
          <w:b/>
          <w:bCs/>
          <w:szCs w:val="24"/>
          <w:u w:val="single"/>
          <w:lang w:eastAsia="en-GB"/>
        </w:rPr>
        <w:t>Recovery of TO/SO Costs, e.g. P</w:t>
      </w:r>
      <w:r>
        <w:rPr>
          <w:rFonts w:ascii="Arial" w:eastAsia="Times New Roman" w:hAnsi="Arial" w:cs="Arial"/>
          <w:b/>
          <w:bCs/>
          <w:szCs w:val="24"/>
          <w:u w:val="single"/>
          <w:lang w:eastAsia="en-GB"/>
        </w:rPr>
        <w:t xml:space="preserve">roject </w:t>
      </w:r>
      <w:r w:rsidRPr="00136862">
        <w:rPr>
          <w:rFonts w:ascii="Arial" w:eastAsia="Times New Roman" w:hAnsi="Arial" w:cs="Arial"/>
          <w:b/>
          <w:bCs/>
          <w:szCs w:val="24"/>
          <w:u w:val="single"/>
          <w:lang w:eastAsia="en-GB"/>
        </w:rPr>
        <w:t>M</w:t>
      </w:r>
      <w:r>
        <w:rPr>
          <w:rFonts w:ascii="Arial" w:eastAsia="Times New Roman" w:hAnsi="Arial" w:cs="Arial"/>
          <w:b/>
          <w:bCs/>
          <w:szCs w:val="24"/>
          <w:u w:val="single"/>
          <w:lang w:eastAsia="en-GB"/>
        </w:rPr>
        <w:t>anagement</w:t>
      </w:r>
      <w:r w:rsidRPr="00136862">
        <w:rPr>
          <w:rFonts w:ascii="Arial" w:eastAsia="Times New Roman" w:hAnsi="Arial" w:cs="Arial"/>
          <w:b/>
          <w:bCs/>
          <w:szCs w:val="24"/>
          <w:u w:val="single"/>
          <w:lang w:eastAsia="en-GB"/>
        </w:rPr>
        <w:t xml:space="preserve"> Costs</w:t>
      </w:r>
      <w:r w:rsidRPr="00136862">
        <w:rPr>
          <w:rFonts w:ascii="Arial" w:eastAsia="Times New Roman" w:hAnsi="Arial" w:cs="Arial"/>
          <w:szCs w:val="24"/>
          <w:lang w:eastAsia="en-GB"/>
        </w:rPr>
        <w:t> </w:t>
      </w:r>
    </w:p>
    <w:p w14:paraId="6996862C" w14:textId="77777777" w:rsidR="00113AC5" w:rsidRPr="00136862"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4EA62CDC" w14:textId="61B72C96" w:rsidR="00113AC5" w:rsidRDefault="00113AC5" w:rsidP="00113AC5">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The </w:t>
      </w:r>
      <w:r w:rsidRPr="00136862">
        <w:rPr>
          <w:rFonts w:ascii="Arial" w:eastAsia="Times New Roman" w:hAnsi="Arial" w:cs="Arial"/>
          <w:szCs w:val="24"/>
          <w:lang w:eastAsia="en-GB"/>
        </w:rPr>
        <w:t>Proposers solution</w:t>
      </w:r>
      <w:r>
        <w:rPr>
          <w:rFonts w:ascii="Arial" w:eastAsia="Times New Roman" w:hAnsi="Arial" w:cs="Arial"/>
          <w:szCs w:val="24"/>
          <w:lang w:eastAsia="en-GB"/>
        </w:rPr>
        <w:t xml:space="preserve"> states that the additional TO/SO</w:t>
      </w:r>
      <w:r w:rsidR="008A3018">
        <w:rPr>
          <w:rFonts w:ascii="Arial" w:eastAsia="Times New Roman" w:hAnsi="Arial" w:cs="Arial"/>
          <w:szCs w:val="24"/>
          <w:lang w:eastAsia="en-GB"/>
        </w:rPr>
        <w:t xml:space="preserve"> costs</w:t>
      </w:r>
      <w:r w:rsidRPr="00136862">
        <w:rPr>
          <w:rFonts w:ascii="Arial" w:eastAsia="Times New Roman" w:hAnsi="Arial" w:cs="Arial"/>
          <w:szCs w:val="24"/>
          <w:lang w:eastAsia="en-GB"/>
        </w:rPr>
        <w:t xml:space="preserve"> </w:t>
      </w:r>
      <w:r>
        <w:rPr>
          <w:rFonts w:ascii="Arial" w:eastAsia="Times New Roman" w:hAnsi="Arial" w:cs="Arial"/>
          <w:szCs w:val="24"/>
          <w:lang w:eastAsia="en-GB"/>
        </w:rPr>
        <w:t xml:space="preserve">associated with the contestable works as agreed within the adoption agreement </w:t>
      </w:r>
      <w:r w:rsidRPr="00136862">
        <w:rPr>
          <w:rFonts w:ascii="Arial" w:eastAsia="Times New Roman" w:hAnsi="Arial" w:cs="Arial"/>
          <w:szCs w:val="24"/>
          <w:lang w:eastAsia="en-GB"/>
        </w:rPr>
        <w:t xml:space="preserve">will be passed through and the </w:t>
      </w:r>
      <w:r>
        <w:rPr>
          <w:rFonts w:ascii="Arial" w:eastAsia="Times New Roman" w:hAnsi="Arial" w:cs="Arial"/>
          <w:szCs w:val="24"/>
          <w:lang w:eastAsia="en-GB"/>
        </w:rPr>
        <w:t xml:space="preserve">User </w:t>
      </w:r>
      <w:r w:rsidRPr="00136862">
        <w:rPr>
          <w:rFonts w:ascii="Arial" w:eastAsia="Times New Roman" w:hAnsi="Arial" w:cs="Arial"/>
          <w:szCs w:val="24"/>
          <w:lang w:eastAsia="en-GB"/>
        </w:rPr>
        <w:t>will pay for them.</w:t>
      </w:r>
      <w:r w:rsidRPr="00C1197B">
        <w:rPr>
          <w:rFonts w:ascii="Arial" w:eastAsia="Times New Roman" w:hAnsi="Arial" w:cs="Arial"/>
          <w:szCs w:val="24"/>
          <w:lang w:eastAsia="en-GB"/>
        </w:rPr>
        <w:t>  </w:t>
      </w:r>
    </w:p>
    <w:p w14:paraId="4ECB1246" w14:textId="77777777" w:rsidR="00113AC5" w:rsidRDefault="00113AC5" w:rsidP="0091375E">
      <w:pPr>
        <w:jc w:val="both"/>
        <w:rPr>
          <w:rFonts w:cs="Arial"/>
        </w:rPr>
      </w:pPr>
    </w:p>
    <w:p w14:paraId="7DFAE29F" w14:textId="77777777" w:rsidR="00AF0CE3" w:rsidRPr="00AF0CE3" w:rsidRDefault="00AF0CE3" w:rsidP="00AF0CE3">
      <w:pPr>
        <w:rPr>
          <w:rFonts w:eastAsia="Times New Roman"/>
          <w:b/>
          <w:bCs/>
          <w:szCs w:val="24"/>
          <w:lang w:eastAsia="en-GB"/>
        </w:rPr>
      </w:pPr>
      <w:r w:rsidRPr="00AF0CE3">
        <w:rPr>
          <w:rFonts w:ascii="Arial" w:eastAsia="Times New Roman" w:hAnsi="Arial" w:cs="Arial"/>
          <w:b/>
          <w:bCs/>
          <w:szCs w:val="24"/>
          <w:u w:val="single"/>
          <w:lang w:eastAsia="en-GB"/>
        </w:rPr>
        <w:t>Consideration of other options</w:t>
      </w:r>
    </w:p>
    <w:p w14:paraId="1CD4E799" w14:textId="77777777" w:rsidR="00AF0CE3" w:rsidRPr="00AF0CE3" w:rsidRDefault="00AF0CE3" w:rsidP="00AF0CE3">
      <w:pPr>
        <w:pStyle w:val="NumberedBullet1"/>
        <w:tabs>
          <w:tab w:val="left" w:pos="567"/>
        </w:tabs>
        <w:ind w:left="0" w:firstLine="0"/>
        <w:jc w:val="both"/>
        <w:rPr>
          <w:rFonts w:eastAsia="Times New Roman"/>
          <w:b/>
          <w:bCs/>
          <w:color w:val="auto"/>
          <w:sz w:val="24"/>
          <w:szCs w:val="24"/>
          <w:u w:val="single"/>
          <w:lang w:eastAsia="en-GB"/>
        </w:rPr>
      </w:pPr>
    </w:p>
    <w:p w14:paraId="2EC5998C" w14:textId="77777777" w:rsidR="00AF0CE3" w:rsidRDefault="00AF0CE3" w:rsidP="00AF0CE3">
      <w:pPr>
        <w:rPr>
          <w:rStyle w:val="eop"/>
          <w:rFonts w:eastAsiaTheme="majorEastAsia" w:cs="Arial"/>
          <w:b/>
          <w:bCs/>
          <w:sz w:val="28"/>
          <w:szCs w:val="28"/>
          <w:u w:val="single"/>
          <w:shd w:val="clear" w:color="auto" w:fill="FFFFFF"/>
        </w:rPr>
      </w:pPr>
      <w:r w:rsidRPr="003658E1">
        <w:rPr>
          <w:rStyle w:val="eop"/>
          <w:rFonts w:eastAsiaTheme="majorEastAsia" w:cs="Arial"/>
          <w:b/>
          <w:bCs/>
          <w:szCs w:val="24"/>
          <w:u w:val="single"/>
          <w:shd w:val="clear" w:color="auto" w:fill="FFFFFF"/>
        </w:rPr>
        <w:t>132KV in Scotland</w:t>
      </w:r>
      <w:r w:rsidRPr="003658E1">
        <w:rPr>
          <w:rStyle w:val="eop"/>
          <w:rFonts w:eastAsiaTheme="majorEastAsia" w:cs="Arial"/>
          <w:b/>
          <w:bCs/>
          <w:sz w:val="28"/>
          <w:szCs w:val="28"/>
          <w:u w:val="single"/>
          <w:shd w:val="clear" w:color="auto" w:fill="FFFFFF"/>
        </w:rPr>
        <w:t xml:space="preserve"> </w:t>
      </w:r>
    </w:p>
    <w:p w14:paraId="6DA055D7" w14:textId="77777777" w:rsidR="00AF0CE3" w:rsidRDefault="00AF0CE3" w:rsidP="00AF0CE3">
      <w:pPr>
        <w:pStyle w:val="NumberedBullet1"/>
        <w:tabs>
          <w:tab w:val="left" w:pos="567"/>
        </w:tabs>
        <w:ind w:left="0" w:firstLine="0"/>
        <w:jc w:val="both"/>
        <w:rPr>
          <w:rStyle w:val="normaltextrun"/>
          <w:rFonts w:ascii="Arial" w:hAnsi="Arial" w:cs="Arial"/>
          <w:color w:val="000000"/>
          <w:bdr w:val="none" w:sz="0" w:space="0" w:color="auto" w:frame="1"/>
        </w:rPr>
      </w:pPr>
    </w:p>
    <w:p w14:paraId="3B0A0BF9" w14:textId="77777777" w:rsidR="00AF0CE3" w:rsidRDefault="00AF0CE3" w:rsidP="00AF0CE3">
      <w:pPr>
        <w:jc w:val="both"/>
        <w:rPr>
          <w:i/>
          <w:iCs/>
          <w:sz w:val="22"/>
        </w:rPr>
      </w:pPr>
      <w:r>
        <w:rPr>
          <w:rStyle w:val="normaltextrun"/>
          <w:rFonts w:ascii="Arial" w:hAnsi="Arial" w:cs="Arial"/>
          <w:color w:val="000000"/>
          <w:shd w:val="clear" w:color="auto" w:fill="FFFFFF"/>
        </w:rPr>
        <w:t>T</w:t>
      </w:r>
      <w:r>
        <w:rPr>
          <w:rStyle w:val="normaltextrun"/>
          <w:rFonts w:ascii="Arial" w:hAnsi="Arial" w:cs="Arial"/>
          <w:shd w:val="clear" w:color="auto" w:fill="FFFFFF"/>
        </w:rPr>
        <w:t>he Proposer highlighted that within the CMP330 Workgroup Consultation, they raised an alternative solution which was to</w:t>
      </w:r>
      <w:r>
        <w:rPr>
          <w:rStyle w:val="normaltextrun"/>
          <w:rFonts w:ascii="Arial" w:hAnsi="Arial" w:cs="Arial"/>
          <w:i/>
          <w:iCs/>
          <w:shd w:val="clear" w:color="auto" w:fill="FFFFFF"/>
        </w:rPr>
        <w:t xml:space="preserve"> ‘remove the 2km limit used in the definition of connection assets for 132kV network asset only. </w:t>
      </w:r>
      <w:r>
        <w:rPr>
          <w:rStyle w:val="normaltextrun"/>
          <w:rFonts w:ascii="Arial" w:hAnsi="Arial" w:cs="Arial"/>
          <w:shd w:val="clear" w:color="auto" w:fill="FFFFFF"/>
        </w:rPr>
        <w:t xml:space="preserve">The Proposer explained that this alternative proposal </w:t>
      </w:r>
      <w:r w:rsidRPr="0022572B">
        <w:rPr>
          <w:rStyle w:val="normaltextrun"/>
          <w:rFonts w:ascii="Arial" w:hAnsi="Arial" w:cs="Arial"/>
          <w:shd w:val="clear" w:color="auto" w:fill="FFFFFF"/>
        </w:rPr>
        <w:lastRenderedPageBreak/>
        <w:t>is different to the original proposal that removed the 2km limit on connection assets for all transmission voltage levels.</w:t>
      </w:r>
      <w:r>
        <w:rPr>
          <w:rStyle w:val="normaltextrun"/>
          <w:rFonts w:ascii="Arial" w:hAnsi="Arial" w:cs="Arial"/>
          <w:i/>
          <w:iCs/>
          <w:shd w:val="clear" w:color="auto" w:fill="FFFFFF"/>
        </w:rPr>
        <w:t> </w:t>
      </w:r>
      <w:r w:rsidDel="004364B0">
        <w:rPr>
          <w:rStyle w:val="normaltextrun"/>
          <w:rFonts w:ascii="Arial" w:hAnsi="Arial" w:cs="Arial"/>
          <w:shd w:val="clear" w:color="auto" w:fill="FFFFFF"/>
        </w:rPr>
        <w:t xml:space="preserve"> </w:t>
      </w:r>
    </w:p>
    <w:p w14:paraId="0B7A1478" w14:textId="77777777" w:rsidR="00AF0CE3" w:rsidRPr="0055749F" w:rsidRDefault="00AF0CE3" w:rsidP="00AF0CE3">
      <w:pPr>
        <w:pStyle w:val="BodyText"/>
        <w:spacing w:before="240"/>
        <w:jc w:val="both"/>
        <w:rPr>
          <w:sz w:val="24"/>
          <w:lang w:val="en-NZ"/>
        </w:rPr>
      </w:pPr>
      <w:r w:rsidRPr="0055749F">
        <w:rPr>
          <w:sz w:val="24"/>
        </w:rPr>
        <w:t>A concern highlighted by a Workgroup member was that this alternative could</w:t>
      </w:r>
      <w:r w:rsidRPr="0055749F">
        <w:rPr>
          <w:sz w:val="24"/>
          <w:lang w:val="en-NZ"/>
        </w:rPr>
        <w:t xml:space="preserve"> be seen as undue discrimination. As it would be creating a distortion by connection voltage, i.e. an inability for certain customers to do something that others could, which could be difficult to justify. </w:t>
      </w:r>
    </w:p>
    <w:p w14:paraId="656FFE3B" w14:textId="77777777" w:rsidR="00AF0CE3" w:rsidRPr="0055749F" w:rsidRDefault="00AF0CE3" w:rsidP="00AF0CE3">
      <w:pPr>
        <w:pStyle w:val="BodyText"/>
        <w:spacing w:before="240"/>
        <w:jc w:val="both"/>
        <w:rPr>
          <w:sz w:val="24"/>
          <w:lang w:val="en-NZ"/>
        </w:rPr>
      </w:pPr>
      <w:r w:rsidRPr="0055749F">
        <w:rPr>
          <w:sz w:val="24"/>
          <w:lang w:val="en-NZ"/>
        </w:rPr>
        <w:t xml:space="preserve">The Workgroup sought a view from Ofgem on this, who followed up with the following questions for the Workgroup to consider: </w:t>
      </w:r>
    </w:p>
    <w:p w14:paraId="147917F2" w14:textId="77777777" w:rsidR="00AF0CE3" w:rsidRDefault="00AF0CE3" w:rsidP="00AF0CE3">
      <w:pPr>
        <w:spacing w:after="240"/>
        <w:jc w:val="both"/>
        <w:rPr>
          <w:sz w:val="22"/>
          <w:u w:val="single"/>
        </w:rPr>
      </w:pPr>
      <w:r>
        <w:rPr>
          <w:u w:val="single"/>
        </w:rPr>
        <w:t xml:space="preserve">What is the justification for applying this change to 132kV only? For example: how are 132kV specifically negatively impacted by the existing rule?; how does this compare with the (perceived) detriment experienced by other voltage levels? </w:t>
      </w:r>
    </w:p>
    <w:p w14:paraId="049851B8" w14:textId="77777777" w:rsidR="00AF0CE3" w:rsidRDefault="00AF0CE3" w:rsidP="00AF0CE3">
      <w:pPr>
        <w:spacing w:after="240"/>
        <w:jc w:val="both"/>
      </w:pPr>
      <w:r>
        <w:t xml:space="preserve">The Workgroup discussed this question and concluded that </w:t>
      </w:r>
      <w:r>
        <w:rPr>
          <w:lang w:val="en-NZ"/>
        </w:rPr>
        <w:t xml:space="preserve">there is already discrimination and inequality of treatment within the different licencing/charging arrangements for transmission and distribution. i.e. the </w:t>
      </w:r>
      <w:r>
        <w:t xml:space="preserve">2km restriction is not applied consistently across GB. This is because the restriction currently applies at all transmission voltages which includes 132kV in Scotland but 132kV is not a transmission voltage in England and Wales. </w:t>
      </w:r>
      <w:r>
        <w:rPr>
          <w:lang w:val="en-NZ"/>
        </w:rPr>
        <w:t xml:space="preserve">The proposed alternative is addressing the discrimination that already exists between England/Wales and Scotland. </w:t>
      </w:r>
    </w:p>
    <w:p w14:paraId="6283B92A" w14:textId="77777777" w:rsidR="00AF0CE3" w:rsidRDefault="00AF0CE3" w:rsidP="00AF0CE3">
      <w:pPr>
        <w:spacing w:after="240"/>
        <w:jc w:val="both"/>
        <w:rPr>
          <w:u w:val="single"/>
        </w:rPr>
      </w:pPr>
      <w:r>
        <w:rPr>
          <w:u w:val="single"/>
        </w:rPr>
        <w:t>What would be the impacts of such a change? For example: If 132kV and 275/400kV are competitors, would 132kV competitors have a competitive advantage as a result of this change? Similarly, if 132kV in Scotland competes with 132kV in England and Wales, how would this change impact the existing landscape and playing field?</w:t>
      </w:r>
    </w:p>
    <w:p w14:paraId="7263585F" w14:textId="77777777" w:rsidR="00AF0CE3" w:rsidRDefault="00AF0CE3" w:rsidP="00AF0CE3">
      <w:pPr>
        <w:spacing w:after="240"/>
        <w:jc w:val="both"/>
        <w:rPr>
          <w:lang w:val="en-NZ"/>
        </w:rPr>
      </w:pPr>
      <w:r>
        <w:rPr>
          <w:lang w:val="en-NZ"/>
        </w:rPr>
        <w:t xml:space="preserve">It was highlighted that 132kV is typically installed very compactly within very narrow slot trenches, whilst 400kV is different in terms of construction, consenting, environmental disturbance and impact. Therefore, there is more volume and natural interest towards 132kV because of the simplicity of construction.  </w:t>
      </w:r>
    </w:p>
    <w:p w14:paraId="684225BA" w14:textId="77777777" w:rsidR="00AF0CE3" w:rsidRDefault="00AF0CE3" w:rsidP="00AF0CE3">
      <w:pPr>
        <w:jc w:val="both"/>
        <w:rPr>
          <w:lang w:val="en-NZ"/>
        </w:rPr>
      </w:pPr>
      <w:r>
        <w:rPr>
          <w:lang w:val="en-NZ"/>
        </w:rPr>
        <w:t xml:space="preserve">The Workgroup also made the following points: </w:t>
      </w:r>
    </w:p>
    <w:p w14:paraId="4CAE3C18" w14:textId="77777777" w:rsidR="00AF0CE3" w:rsidRPr="0055749F" w:rsidRDefault="00AF0CE3" w:rsidP="00AF0CE3">
      <w:pPr>
        <w:pStyle w:val="ListParagraph"/>
        <w:numPr>
          <w:ilvl w:val="0"/>
          <w:numId w:val="31"/>
        </w:numPr>
        <w:spacing w:before="0" w:after="240" w:line="240" w:lineRule="auto"/>
        <w:jc w:val="both"/>
      </w:pPr>
      <w:r w:rsidRPr="0055749F">
        <w:rPr>
          <w:lang w:val="en-NZ"/>
        </w:rPr>
        <w:t xml:space="preserve">This </w:t>
      </w:r>
      <w:r>
        <w:rPr>
          <w:lang w:val="en-NZ"/>
        </w:rPr>
        <w:t xml:space="preserve">alternative </w:t>
      </w:r>
      <w:r w:rsidRPr="0055749F">
        <w:rPr>
          <w:lang w:val="en-NZ"/>
        </w:rPr>
        <w:t>is removing/addressing the discrimination that already exists between England/Wales and Scotland</w:t>
      </w:r>
      <w:r>
        <w:rPr>
          <w:lang w:val="en-NZ"/>
        </w:rPr>
        <w:t>.</w:t>
      </w:r>
    </w:p>
    <w:p w14:paraId="5344314B" w14:textId="7DA14E1C" w:rsidR="00AF0CE3" w:rsidRPr="009B251C" w:rsidRDefault="00AF0CE3" w:rsidP="00AF0CE3">
      <w:pPr>
        <w:pStyle w:val="ListParagraph"/>
        <w:numPr>
          <w:ilvl w:val="0"/>
          <w:numId w:val="31"/>
        </w:numPr>
        <w:spacing w:before="0" w:after="240" w:line="240" w:lineRule="auto"/>
        <w:jc w:val="both"/>
        <w:rPr>
          <w:rStyle w:val="eop"/>
        </w:rPr>
      </w:pPr>
      <w:r w:rsidRPr="0055749F">
        <w:rPr>
          <w:lang w:val="en-NZ"/>
        </w:rPr>
        <w:t>Not many parties/if any are building larger voltages, but lots of parties are/would like to build 132kV</w:t>
      </w:r>
      <w:r w:rsidR="008A3018">
        <w:rPr>
          <w:lang w:val="en-NZ"/>
        </w:rPr>
        <w:t xml:space="preserve"> and currently build at 132kV in England and Wales</w:t>
      </w:r>
      <w:r w:rsidRPr="0055749F">
        <w:rPr>
          <w:lang w:val="en-NZ"/>
        </w:rPr>
        <w:t xml:space="preserve">. If parties could build this themselves, then there would be a reduction in discrimination. </w:t>
      </w:r>
      <w:r>
        <w:t>M</w:t>
      </w:r>
      <w:r w:rsidRPr="00045981">
        <w:rPr>
          <w:lang w:val="en-NZ"/>
        </w:rPr>
        <w:t xml:space="preserve">ost of the benefit of the </w:t>
      </w:r>
      <w:r>
        <w:rPr>
          <w:lang w:val="en-NZ"/>
        </w:rPr>
        <w:t>M</w:t>
      </w:r>
      <w:r w:rsidRPr="00045981">
        <w:rPr>
          <w:lang w:val="en-NZ"/>
        </w:rPr>
        <w:t>od</w:t>
      </w:r>
      <w:r>
        <w:rPr>
          <w:lang w:val="en-NZ"/>
        </w:rPr>
        <w:t>ification</w:t>
      </w:r>
      <w:r w:rsidRPr="00045981">
        <w:rPr>
          <w:lang w:val="en-NZ"/>
        </w:rPr>
        <w:t xml:space="preserve"> would therefore be seen at 132kV</w:t>
      </w:r>
      <w:r>
        <w:rPr>
          <w:lang w:val="en-NZ"/>
        </w:rPr>
        <w:t>.</w:t>
      </w:r>
    </w:p>
    <w:p w14:paraId="7A23FC82" w14:textId="77777777" w:rsidR="00AF0CE3" w:rsidRPr="009963D8" w:rsidRDefault="00AF0CE3" w:rsidP="00AF0CE3">
      <w:pPr>
        <w:jc w:val="both"/>
        <w:rPr>
          <w:rStyle w:val="eop"/>
          <w:rFonts w:eastAsiaTheme="majorEastAsia" w:cs="Arial"/>
          <w:b/>
          <w:bCs/>
          <w:sz w:val="28"/>
          <w:szCs w:val="28"/>
          <w:u w:val="single"/>
          <w:shd w:val="clear" w:color="auto" w:fill="FFFFFF"/>
        </w:rPr>
      </w:pPr>
      <w:r w:rsidRPr="009963D8">
        <w:rPr>
          <w:rStyle w:val="eop"/>
          <w:rFonts w:eastAsiaTheme="majorEastAsia" w:cs="Arial"/>
          <w:b/>
          <w:bCs/>
          <w:sz w:val="28"/>
          <w:szCs w:val="28"/>
          <w:u w:val="single"/>
          <w:shd w:val="clear" w:color="auto" w:fill="FFFFFF"/>
        </w:rPr>
        <w:t xml:space="preserve">Interactions </w:t>
      </w:r>
    </w:p>
    <w:p w14:paraId="519B0781" w14:textId="77777777" w:rsidR="00AF0CE3" w:rsidRDefault="00AF0CE3" w:rsidP="00AF0CE3">
      <w:pPr>
        <w:jc w:val="both"/>
        <w:rPr>
          <w:rStyle w:val="eop"/>
          <w:rFonts w:eastAsiaTheme="majorEastAsia" w:cs="Arial"/>
          <w:szCs w:val="20"/>
          <w:shd w:val="clear" w:color="auto" w:fill="FFFFFF"/>
        </w:rPr>
      </w:pPr>
    </w:p>
    <w:p w14:paraId="437BB881" w14:textId="77777777" w:rsidR="00AF0CE3" w:rsidRPr="00E676F8" w:rsidRDefault="00704867" w:rsidP="00AF0CE3">
      <w:pPr>
        <w:spacing w:line="240" w:lineRule="auto"/>
        <w:jc w:val="both"/>
        <w:textAlignment w:val="baseline"/>
        <w:rPr>
          <w:rFonts w:ascii="Segoe UI" w:eastAsia="Times New Roman" w:hAnsi="Segoe UI" w:cs="Segoe UI"/>
          <w:szCs w:val="24"/>
          <w:lang w:eastAsia="en-GB"/>
        </w:rPr>
      </w:pPr>
      <w:hyperlink r:id="rId17" w:history="1">
        <w:r w:rsidR="00AF0CE3" w:rsidRPr="00E676F8">
          <w:rPr>
            <w:rStyle w:val="Hyperlink"/>
            <w:rFonts w:ascii="Arial" w:eastAsia="Times New Roman" w:hAnsi="Arial" w:cs="Arial"/>
            <w:color w:val="FFC000"/>
            <w:szCs w:val="24"/>
            <w:lang w:val="en-NZ" w:eastAsia="en-GB"/>
          </w:rPr>
          <w:t>CMP288 ‘Explicit charging arrangements for customer delays and back feeds &amp; CMP289 ‘Consequential change of CMP289’</w:t>
        </w:r>
      </w:hyperlink>
      <w:r w:rsidR="00AF0CE3" w:rsidRPr="00E676F8">
        <w:rPr>
          <w:rFonts w:ascii="Arial" w:eastAsia="Times New Roman" w:hAnsi="Arial" w:cs="Arial"/>
          <w:szCs w:val="24"/>
          <w:lang w:val="en-NZ" w:eastAsia="en-GB"/>
        </w:rPr>
        <w:t xml:space="preserve"> </w:t>
      </w:r>
    </w:p>
    <w:p w14:paraId="7C620221" w14:textId="77777777" w:rsidR="00AF0CE3" w:rsidRDefault="00AF0CE3" w:rsidP="00AF0CE3">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The Workgroup discussed the potential for interactions with CMP288/289 – a modification seeking to explicitly set out the process for Onshore TO’s (via ESO) to levy charges for unforeseen or unavoidable User-led costs for project delays or requirements for back-feed. The Workgroup agreed any interaction was minimal, and the primary issue was ensuring that any additional unforeseen/unavoidable costs incurred by the User doing contestable work was not charged back to them as a ‘double charge’.</w:t>
      </w:r>
    </w:p>
    <w:p w14:paraId="56F8A0F3" w14:textId="77777777" w:rsidR="00AF0CE3" w:rsidRDefault="00AF0CE3" w:rsidP="00AF0CE3">
      <w:pPr>
        <w:spacing w:line="240" w:lineRule="auto"/>
        <w:jc w:val="both"/>
        <w:textAlignment w:val="baseline"/>
        <w:rPr>
          <w:rFonts w:ascii="Arial" w:eastAsia="Times New Roman" w:hAnsi="Arial" w:cs="Arial"/>
          <w:szCs w:val="24"/>
          <w:lang w:eastAsia="en-GB"/>
        </w:rPr>
      </w:pPr>
    </w:p>
    <w:p w14:paraId="1B4378F3" w14:textId="77777777" w:rsidR="00AF0CE3" w:rsidRPr="00E676F8" w:rsidRDefault="00704867" w:rsidP="00AF0CE3">
      <w:pPr>
        <w:jc w:val="both"/>
        <w:rPr>
          <w:color w:val="FFC000"/>
        </w:rPr>
      </w:pPr>
      <w:hyperlink r:id="rId18" w:history="1">
        <w:r w:rsidR="00AF0CE3" w:rsidRPr="00E676F8">
          <w:rPr>
            <w:rStyle w:val="Hyperlink"/>
            <w:rFonts w:eastAsia="Times New Roman"/>
            <w:color w:val="FFC000"/>
            <w:lang w:eastAsia="en-GB"/>
          </w:rPr>
          <w:t>CMP376 ‘</w:t>
        </w:r>
        <w:r w:rsidR="00AF0CE3" w:rsidRPr="00E676F8">
          <w:rPr>
            <w:rStyle w:val="Hyperlink"/>
            <w:color w:val="FFC000"/>
          </w:rPr>
          <w:t>Inclusion of Queue Management process within the CUSC’</w:t>
        </w:r>
      </w:hyperlink>
    </w:p>
    <w:p w14:paraId="0683C09F" w14:textId="77777777" w:rsidR="00AF0CE3" w:rsidRPr="004C40C6" w:rsidRDefault="00AF0CE3" w:rsidP="00AF0CE3">
      <w:pPr>
        <w:spacing w:line="240" w:lineRule="auto"/>
        <w:jc w:val="both"/>
        <w:textAlignment w:val="baseline"/>
        <w:rPr>
          <w:rFonts w:ascii="Arial" w:eastAsia="Times New Roman" w:hAnsi="Arial" w:cs="Arial"/>
          <w:szCs w:val="24"/>
          <w:lang w:eastAsia="en-GB"/>
        </w:rPr>
      </w:pPr>
      <w:r w:rsidRPr="004C40C6">
        <w:rPr>
          <w:rFonts w:ascii="Arial" w:eastAsia="Times New Roman" w:hAnsi="Arial" w:cs="Arial"/>
          <w:szCs w:val="24"/>
          <w:lang w:eastAsia="en-GB"/>
        </w:rPr>
        <w:t xml:space="preserve">The </w:t>
      </w:r>
      <w:r>
        <w:rPr>
          <w:rFonts w:ascii="Arial" w:eastAsia="Times New Roman" w:hAnsi="Arial" w:cs="Arial"/>
          <w:szCs w:val="24"/>
          <w:lang w:eastAsia="en-GB"/>
        </w:rPr>
        <w:t>W</w:t>
      </w:r>
      <w:r w:rsidRPr="004C40C6">
        <w:rPr>
          <w:rFonts w:ascii="Arial" w:eastAsia="Times New Roman" w:hAnsi="Arial" w:cs="Arial"/>
          <w:szCs w:val="24"/>
          <w:lang w:eastAsia="en-GB"/>
        </w:rPr>
        <w:t xml:space="preserve">orkgroup agreed that the process to negotiate and agree an Adoption Agreement for contestable build should be not unreasonably be applied in consideration of compliance to contract milestones and tolerance periods related to the proposals under CMP376. The interaction to the two modifications would be flagged by </w:t>
      </w:r>
      <w:r>
        <w:rPr>
          <w:rFonts w:ascii="Arial" w:eastAsia="Times New Roman" w:hAnsi="Arial" w:cs="Arial"/>
          <w:szCs w:val="24"/>
          <w:lang w:eastAsia="en-GB"/>
        </w:rPr>
        <w:t>W</w:t>
      </w:r>
      <w:r w:rsidRPr="004C40C6">
        <w:rPr>
          <w:rFonts w:ascii="Arial" w:eastAsia="Times New Roman" w:hAnsi="Arial" w:cs="Arial"/>
          <w:szCs w:val="24"/>
          <w:lang w:eastAsia="en-GB"/>
        </w:rPr>
        <w:t>orkgroup members spanning both groups.</w:t>
      </w:r>
    </w:p>
    <w:p w14:paraId="07814C09" w14:textId="77777777" w:rsidR="00AF0CE3" w:rsidRDefault="00AF0CE3" w:rsidP="00AF0CE3">
      <w:pPr>
        <w:spacing w:line="240" w:lineRule="auto"/>
        <w:jc w:val="both"/>
        <w:textAlignment w:val="baseline"/>
        <w:rPr>
          <w:rFonts w:ascii="Arial" w:eastAsia="Times New Roman" w:hAnsi="Arial" w:cs="Arial"/>
          <w:color w:val="222222"/>
          <w:sz w:val="20"/>
          <w:szCs w:val="20"/>
          <w:lang w:eastAsia="en-GB"/>
        </w:rPr>
      </w:pPr>
    </w:p>
    <w:p w14:paraId="064EB88F" w14:textId="77777777" w:rsidR="00AF0CE3" w:rsidRPr="00451E33" w:rsidRDefault="00AF0CE3" w:rsidP="00AF0CE3">
      <w:pPr>
        <w:pStyle w:val="BodyText"/>
        <w:spacing w:before="240"/>
        <w:jc w:val="both"/>
        <w:rPr>
          <w:rFonts w:asciiTheme="minorHAnsi" w:eastAsiaTheme="minorHAnsi" w:hAnsiTheme="minorHAnsi" w:cstheme="minorBidi"/>
          <w:b/>
          <w:bCs/>
          <w:sz w:val="24"/>
          <w:szCs w:val="22"/>
          <w:u w:val="single"/>
          <w:lang w:eastAsia="en-US"/>
        </w:rPr>
      </w:pPr>
      <w:r w:rsidRPr="00451E33">
        <w:rPr>
          <w:rFonts w:asciiTheme="minorHAnsi" w:eastAsiaTheme="minorHAnsi" w:hAnsiTheme="minorHAnsi" w:cstheme="minorBidi"/>
          <w:b/>
          <w:bCs/>
          <w:sz w:val="24"/>
          <w:szCs w:val="22"/>
          <w:u w:val="single"/>
          <w:lang w:eastAsia="en-US"/>
        </w:rPr>
        <w:t>STC Modification</w:t>
      </w:r>
    </w:p>
    <w:p w14:paraId="150AFDC6" w14:textId="77777777" w:rsidR="00AF0CE3" w:rsidRPr="001C5871" w:rsidRDefault="00AF0CE3" w:rsidP="00AF0CE3">
      <w:pPr>
        <w:jc w:val="both"/>
        <w:rPr>
          <w:rStyle w:val="normaltextrun"/>
          <w:rFonts w:eastAsiaTheme="majorEastAsia" w:cs="Arial"/>
          <w:szCs w:val="24"/>
          <w:shd w:val="clear" w:color="auto" w:fill="FFFFFF"/>
        </w:rPr>
      </w:pPr>
      <w:r w:rsidRPr="001C5871">
        <w:rPr>
          <w:rStyle w:val="normaltextrun"/>
          <w:rFonts w:eastAsiaTheme="majorEastAsia" w:cs="Arial"/>
          <w:szCs w:val="24"/>
          <w:shd w:val="clear" w:color="auto" w:fill="FFFFFF"/>
        </w:rPr>
        <w:t>An STC modification</w:t>
      </w:r>
      <w:r>
        <w:rPr>
          <w:rStyle w:val="normaltextrun"/>
          <w:rFonts w:eastAsiaTheme="majorEastAsia" w:cs="Arial"/>
          <w:szCs w:val="24"/>
          <w:shd w:val="clear" w:color="auto" w:fill="FFFFFF"/>
        </w:rPr>
        <w:t xml:space="preserve"> (CM079)</w:t>
      </w:r>
      <w:r w:rsidRPr="001C5871">
        <w:rPr>
          <w:rStyle w:val="normaltextrun"/>
          <w:rFonts w:eastAsiaTheme="majorEastAsia" w:cs="Arial"/>
          <w:szCs w:val="24"/>
          <w:shd w:val="clear" w:color="auto" w:fill="FFFFFF"/>
        </w:rPr>
        <w:t xml:space="preserve"> has been raised</w:t>
      </w:r>
      <w:r>
        <w:rPr>
          <w:rStyle w:val="normaltextrun"/>
          <w:rFonts w:eastAsiaTheme="majorEastAsia" w:cs="Arial"/>
          <w:szCs w:val="24"/>
          <w:shd w:val="clear" w:color="auto" w:fill="FFFFFF"/>
        </w:rPr>
        <w:t xml:space="preserve"> to consider the corresponding obligations needed in that code to facilitate this proposal if approved. T</w:t>
      </w:r>
      <w:r w:rsidRPr="001C5871">
        <w:rPr>
          <w:rStyle w:val="normaltextrun"/>
          <w:rFonts w:eastAsiaTheme="majorEastAsia" w:cs="Arial"/>
          <w:szCs w:val="24"/>
          <w:shd w:val="clear" w:color="auto" w:fill="FFFFFF"/>
        </w:rPr>
        <w:t xml:space="preserve">he timing of both modifications needs to be aligned so that </w:t>
      </w:r>
      <w:r>
        <w:rPr>
          <w:rStyle w:val="normaltextrun"/>
          <w:rFonts w:eastAsiaTheme="majorEastAsia" w:cs="Arial"/>
          <w:szCs w:val="24"/>
          <w:shd w:val="clear" w:color="auto" w:fill="FFFFFF"/>
        </w:rPr>
        <w:t xml:space="preserve">a package of proposed change </w:t>
      </w:r>
      <w:r w:rsidRPr="001C5871">
        <w:rPr>
          <w:rStyle w:val="normaltextrun"/>
          <w:rFonts w:eastAsiaTheme="majorEastAsia" w:cs="Arial"/>
          <w:szCs w:val="24"/>
          <w:shd w:val="clear" w:color="auto" w:fill="FFFFFF"/>
        </w:rPr>
        <w:t xml:space="preserve">can be sent to Ofgem </w:t>
      </w:r>
      <w:r>
        <w:rPr>
          <w:rStyle w:val="normaltextrun"/>
          <w:rFonts w:eastAsiaTheme="majorEastAsia" w:cs="Arial"/>
          <w:szCs w:val="24"/>
          <w:shd w:val="clear" w:color="auto" w:fill="FFFFFF"/>
        </w:rPr>
        <w:t>at the same time</w:t>
      </w:r>
      <w:r w:rsidRPr="001C5871">
        <w:rPr>
          <w:rStyle w:val="normaltextrun"/>
          <w:rFonts w:eastAsiaTheme="majorEastAsia" w:cs="Arial"/>
          <w:szCs w:val="24"/>
          <w:shd w:val="clear" w:color="auto" w:fill="FFFFFF"/>
        </w:rPr>
        <w:t>. The Workgroup agreed that the principles will be set out in the CUSC but detailed within the STC and how the definitions will be consistent across both codes. </w:t>
      </w:r>
    </w:p>
    <w:p w14:paraId="61B654C4" w14:textId="77777777" w:rsidR="00AF0CE3" w:rsidRPr="000B6D60" w:rsidRDefault="00AF0CE3" w:rsidP="00AF0CE3">
      <w:pPr>
        <w:pStyle w:val="BodyText"/>
        <w:spacing w:before="240"/>
        <w:jc w:val="both"/>
        <w:rPr>
          <w:rFonts w:asciiTheme="minorHAnsi" w:eastAsiaTheme="minorHAnsi" w:hAnsiTheme="minorHAnsi" w:cstheme="minorBidi"/>
          <w:b/>
          <w:bCs/>
          <w:sz w:val="24"/>
          <w:szCs w:val="22"/>
          <w:u w:val="single"/>
          <w:lang w:eastAsia="en-US"/>
        </w:rPr>
      </w:pPr>
      <w:r w:rsidRPr="000B6D60">
        <w:rPr>
          <w:rFonts w:asciiTheme="minorHAnsi" w:eastAsiaTheme="minorHAnsi" w:hAnsiTheme="minorHAnsi" w:cstheme="minorBidi"/>
          <w:b/>
          <w:bCs/>
          <w:sz w:val="24"/>
          <w:szCs w:val="22"/>
          <w:u w:val="single"/>
          <w:lang w:eastAsia="en-US"/>
        </w:rPr>
        <w:t>SQSS</w:t>
      </w:r>
    </w:p>
    <w:p w14:paraId="2ADEDA1E" w14:textId="77777777" w:rsidR="00AF0CE3" w:rsidRPr="00C37C64" w:rsidRDefault="00AF0CE3" w:rsidP="00AF0CE3">
      <w:pPr>
        <w:jc w:val="both"/>
        <w:rPr>
          <w:rStyle w:val="normaltextrun"/>
          <w:rFonts w:eastAsiaTheme="majorEastAsia" w:cs="Arial"/>
          <w:color w:val="454545"/>
          <w:szCs w:val="24"/>
          <w:shd w:val="clear" w:color="auto" w:fill="FFFFFF"/>
        </w:rPr>
      </w:pPr>
      <w:r w:rsidRPr="00C37C64">
        <w:rPr>
          <w:color w:val="000000"/>
          <w:szCs w:val="24"/>
        </w:rPr>
        <w:t xml:space="preserve">The solution makes no change to SQSS directly. The </w:t>
      </w:r>
      <w:r>
        <w:rPr>
          <w:color w:val="000000"/>
          <w:szCs w:val="24"/>
        </w:rPr>
        <w:t xml:space="preserve">Onshore TO </w:t>
      </w:r>
      <w:r w:rsidRPr="00C37C64">
        <w:rPr>
          <w:color w:val="000000"/>
          <w:szCs w:val="24"/>
        </w:rPr>
        <w:t>will still design the assets and there is no change to the standards. There are no impacts to the SQSS.</w:t>
      </w:r>
    </w:p>
    <w:p w14:paraId="42626E7D" w14:textId="77777777" w:rsidR="00AF0CE3" w:rsidRDefault="00AF0CE3" w:rsidP="00AF0CE3">
      <w:pPr>
        <w:jc w:val="both"/>
        <w:rPr>
          <w:rStyle w:val="eop"/>
          <w:rFonts w:eastAsiaTheme="majorEastAsia" w:cs="Arial"/>
          <w:szCs w:val="20"/>
          <w:shd w:val="clear" w:color="auto" w:fill="FFFFFF"/>
        </w:rPr>
      </w:pPr>
    </w:p>
    <w:p w14:paraId="55359716" w14:textId="77777777" w:rsidR="00AF0CE3" w:rsidRPr="009963D8" w:rsidRDefault="00AF0CE3" w:rsidP="00AF0CE3">
      <w:pPr>
        <w:spacing w:line="240" w:lineRule="auto"/>
        <w:jc w:val="both"/>
        <w:textAlignment w:val="baseline"/>
        <w:rPr>
          <w:rFonts w:asciiTheme="majorHAnsi" w:eastAsiaTheme="majorEastAsia" w:hAnsiTheme="majorHAnsi" w:cstheme="majorBidi"/>
          <w:b/>
          <w:szCs w:val="24"/>
          <w:u w:val="single"/>
        </w:rPr>
      </w:pPr>
      <w:r w:rsidRPr="009963D8">
        <w:rPr>
          <w:rFonts w:asciiTheme="majorHAnsi" w:eastAsiaTheme="majorEastAsia" w:hAnsiTheme="majorHAnsi" w:cstheme="majorBidi"/>
          <w:b/>
          <w:szCs w:val="24"/>
          <w:u w:val="single"/>
        </w:rPr>
        <w:t>CATO</w:t>
      </w:r>
      <w:r>
        <w:rPr>
          <w:rFonts w:asciiTheme="majorHAnsi" w:eastAsiaTheme="majorEastAsia" w:hAnsiTheme="majorHAnsi" w:cstheme="majorBidi"/>
          <w:b/>
          <w:szCs w:val="24"/>
          <w:u w:val="single"/>
        </w:rPr>
        <w:t xml:space="preserve"> (</w:t>
      </w:r>
      <w:r w:rsidRPr="00452E27">
        <w:rPr>
          <w:rFonts w:asciiTheme="majorHAnsi" w:eastAsiaTheme="majorEastAsia" w:hAnsiTheme="majorHAnsi" w:cstheme="majorBidi"/>
          <w:b/>
          <w:szCs w:val="24"/>
          <w:u w:val="single"/>
        </w:rPr>
        <w:t>Competitive Appointed Transmission Owner</w:t>
      </w:r>
      <w:r>
        <w:rPr>
          <w:rFonts w:asciiTheme="majorHAnsi" w:eastAsiaTheme="majorEastAsia" w:hAnsiTheme="majorHAnsi" w:cstheme="majorBidi"/>
          <w:b/>
          <w:szCs w:val="24"/>
          <w:u w:val="single"/>
        </w:rPr>
        <w:t>)</w:t>
      </w:r>
    </w:p>
    <w:p w14:paraId="03F2137E" w14:textId="77777777" w:rsidR="00AF0CE3" w:rsidRDefault="00AF0CE3" w:rsidP="00AF0CE3">
      <w:pPr>
        <w:jc w:val="both"/>
        <w:rPr>
          <w:rFonts w:ascii="Arial" w:eastAsia="Times New Roman" w:hAnsi="Arial" w:cs="Arial"/>
          <w:color w:val="000000"/>
          <w:szCs w:val="24"/>
          <w:lang w:eastAsia="en-GB"/>
        </w:rPr>
      </w:pPr>
    </w:p>
    <w:p w14:paraId="78E27CD8" w14:textId="4F65C5D7" w:rsidR="00AF0CE3" w:rsidRDefault="00AF0CE3" w:rsidP="00AF0CE3">
      <w:pPr>
        <w:jc w:val="both"/>
      </w:pPr>
      <w:r w:rsidRPr="001405B7">
        <w:t>National Grid’s Electricity System Operator (ESO) has been asked by Ofgem to develop proposals for the potential introduction of early model competition in onshore transmission</w:t>
      </w:r>
      <w:r>
        <w:t>. The ESO</w:t>
      </w:r>
      <w:r w:rsidRPr="0094520B">
        <w:t xml:space="preserve"> Early Competition Project Team</w:t>
      </w:r>
      <w:r>
        <w:t xml:space="preserve"> </w:t>
      </w:r>
      <w:r w:rsidRPr="00EB4D7D">
        <w:t>have worked with partners from in and outside the energy industry to identify how competition could be introduced to cocreate proposals on how models for early competition could be implemented.</w:t>
      </w:r>
    </w:p>
    <w:p w14:paraId="0E63A9B1" w14:textId="77777777" w:rsidR="008A3018" w:rsidRDefault="008A3018" w:rsidP="00AF0CE3">
      <w:pPr>
        <w:jc w:val="both"/>
      </w:pPr>
    </w:p>
    <w:p w14:paraId="23DC73E4" w14:textId="77777777" w:rsidR="00AF0CE3" w:rsidRPr="00961336" w:rsidRDefault="00AF0CE3" w:rsidP="00AF0CE3">
      <w:pPr>
        <w:jc w:val="both"/>
        <w:rPr>
          <w:rFonts w:ascii="Arial" w:eastAsia="Times New Roman" w:hAnsi="Arial" w:cs="Arial"/>
          <w:color w:val="000000"/>
          <w:szCs w:val="24"/>
          <w:lang w:eastAsia="en-GB"/>
        </w:rPr>
      </w:pPr>
      <w:r w:rsidRPr="00CE35A7">
        <w:t>The proposed solution</w:t>
      </w:r>
      <w:r>
        <w:t xml:space="preserve"> for this Modification</w:t>
      </w:r>
      <w:r w:rsidRPr="00CE35A7">
        <w:t xml:space="preserve"> has been discussed with the ESO Early Competition Project Team. The general feedback from the team is that ESO is supportive of competition in network development to deliver more cost-effective solutions. While it is recognised that this solution is not the same as Early Competition Plans, the team are supportive of consideration of proposals to increase competition in network development. The Early Competition Plan, to date, has focused on code mapping requirements for system need rather than for general connections. In this context, and with visibility of early sight of the proposed summary solution, the ESO Early Competition Project Team do not consider there is a conflict with Early Competition Plans and are happy for the Workgroup to continue to progress the solution.</w:t>
      </w:r>
    </w:p>
    <w:p w14:paraId="5B56AA66" w14:textId="77777777" w:rsidR="00AF0CE3" w:rsidRDefault="00AF0CE3" w:rsidP="00AF0CE3">
      <w:pPr>
        <w:spacing w:before="100" w:beforeAutospacing="1" w:after="100" w:afterAutospacing="1"/>
        <w:jc w:val="both"/>
        <w:rPr>
          <w:color w:val="000000"/>
          <w:szCs w:val="24"/>
        </w:rPr>
      </w:pPr>
      <w:r w:rsidRPr="00243AE9">
        <w:rPr>
          <w:rFonts w:ascii="Arial" w:eastAsia="Times New Roman" w:hAnsi="Arial" w:cs="Arial"/>
          <w:b/>
          <w:bCs/>
          <w:color w:val="000000"/>
          <w:szCs w:val="24"/>
          <w:u w:val="single"/>
          <w:lang w:eastAsia="en-GB"/>
        </w:rPr>
        <w:t>Ofgem comments from Ofgem Early Competition Team</w:t>
      </w:r>
    </w:p>
    <w:p w14:paraId="26D3EA37" w14:textId="5F3253C0" w:rsidR="00AF0CE3" w:rsidRPr="004C40C6" w:rsidRDefault="00AF0CE3" w:rsidP="00AF0CE3">
      <w:pPr>
        <w:spacing w:before="100" w:beforeAutospacing="1" w:after="100" w:afterAutospacing="1"/>
        <w:jc w:val="both"/>
        <w:rPr>
          <w:sz w:val="22"/>
        </w:rPr>
      </w:pPr>
      <w:r w:rsidRPr="004C40C6">
        <w:t>Ofgem consulted on proposals for introducing early competition into the Electricity Transmission sector</w:t>
      </w:r>
      <w:r w:rsidR="00D65238">
        <w:t>.</w:t>
      </w:r>
      <w:r w:rsidRPr="004C40C6">
        <w:t>. Where any early competition arrangements are finalised, Ofgem will work with the ESO to help ensure that any required changes to codes are appropriately considered. At this point in time, Ofgem do not consider that there is a case for any ongoing work on early competition to have an impact on the timely consideration of these modifications.   </w:t>
      </w:r>
    </w:p>
    <w:p w14:paraId="2ACD0DAF" w14:textId="77777777" w:rsidR="00AF0CE3" w:rsidRDefault="00AF0CE3" w:rsidP="00AF0CE3">
      <w:pPr>
        <w:pStyle w:val="BodyText"/>
        <w:spacing w:before="240"/>
        <w:jc w:val="both"/>
        <w:rPr>
          <w:rFonts w:asciiTheme="minorHAnsi" w:eastAsiaTheme="minorHAnsi" w:hAnsiTheme="minorHAnsi" w:cstheme="minorBidi"/>
          <w:b/>
          <w:bCs/>
          <w:sz w:val="24"/>
          <w:szCs w:val="22"/>
          <w:u w:val="single"/>
          <w:lang w:eastAsia="en-US"/>
        </w:rPr>
      </w:pPr>
      <w:r w:rsidRPr="00451E33">
        <w:rPr>
          <w:rFonts w:asciiTheme="minorHAnsi" w:eastAsiaTheme="minorHAnsi" w:hAnsiTheme="minorHAnsi" w:cstheme="minorBidi"/>
          <w:b/>
          <w:bCs/>
          <w:sz w:val="24"/>
          <w:szCs w:val="22"/>
          <w:u w:val="single"/>
          <w:lang w:eastAsia="en-US"/>
        </w:rPr>
        <w:lastRenderedPageBreak/>
        <w:t>Impacts/Benefits of this modification</w:t>
      </w:r>
    </w:p>
    <w:p w14:paraId="1792B3EA" w14:textId="77777777" w:rsidR="00AF0CE3" w:rsidRDefault="00AF0CE3" w:rsidP="00AF0CE3">
      <w:pPr>
        <w:jc w:val="both"/>
        <w:rPr>
          <w:rStyle w:val="normaltextrun"/>
          <w:rFonts w:cs="Arial"/>
          <w:color w:val="222222"/>
          <w:szCs w:val="20"/>
          <w:shd w:val="clear" w:color="auto" w:fill="FFFFFF"/>
        </w:rPr>
      </w:pPr>
    </w:p>
    <w:p w14:paraId="720CDA77" w14:textId="77777777" w:rsidR="00AF0CE3" w:rsidRDefault="00AF0CE3" w:rsidP="00AF0CE3">
      <w:pPr>
        <w:jc w:val="both"/>
        <w:rPr>
          <w:rStyle w:val="normaltextrun"/>
          <w:rFonts w:cs="Arial"/>
          <w:color w:val="222222"/>
          <w:szCs w:val="20"/>
          <w:shd w:val="clear" w:color="auto" w:fill="FFFFFF"/>
        </w:rPr>
      </w:pPr>
      <w:r>
        <w:rPr>
          <w:rStyle w:val="normaltextrun"/>
          <w:rFonts w:cs="Arial"/>
          <w:color w:val="222222"/>
          <w:szCs w:val="20"/>
          <w:shd w:val="clear" w:color="auto" w:fill="FFFFFF"/>
        </w:rPr>
        <w:t xml:space="preserve">The Workgroup discussed the impacts and benefits of the modification proposal. </w:t>
      </w:r>
    </w:p>
    <w:p w14:paraId="72260BDA" w14:textId="77777777" w:rsidR="00AF0CE3" w:rsidRDefault="00AF0CE3" w:rsidP="00AF0CE3">
      <w:pPr>
        <w:jc w:val="both"/>
        <w:rPr>
          <w:rStyle w:val="normaltextrun"/>
          <w:rFonts w:cs="Arial"/>
          <w:color w:val="222222"/>
          <w:szCs w:val="20"/>
          <w:shd w:val="clear" w:color="auto" w:fill="FFFFFF"/>
        </w:rPr>
      </w:pPr>
    </w:p>
    <w:p w14:paraId="38A19784" w14:textId="77777777" w:rsidR="00AF0CE3" w:rsidRDefault="00AF0CE3" w:rsidP="00AF0CE3">
      <w:pPr>
        <w:jc w:val="both"/>
        <w:rPr>
          <w:rStyle w:val="normaltextrun"/>
          <w:rFonts w:cs="Arial"/>
          <w:color w:val="222222"/>
          <w:szCs w:val="20"/>
          <w:shd w:val="clear" w:color="auto" w:fill="FFFFFF"/>
        </w:rPr>
      </w:pPr>
      <w:r>
        <w:rPr>
          <w:rStyle w:val="normaltextrun"/>
          <w:rFonts w:cs="Arial"/>
          <w:color w:val="222222"/>
          <w:szCs w:val="20"/>
          <w:shd w:val="clear" w:color="auto" w:fill="FFFFFF"/>
        </w:rPr>
        <w:t>A Workgroup member sought to understand from the Proposer and the rest of the Workgroup how the original solution would ensure that any Infrastructure Assets delivered via new contestable works provisions would lead to cost savings and efficiencies for the benefit of end consumers and other users, as well as for the benefit of the User doing the works.</w:t>
      </w:r>
    </w:p>
    <w:p w14:paraId="2A3E7D65" w14:textId="77777777" w:rsidR="00AF0CE3" w:rsidRDefault="00AF0CE3" w:rsidP="00AF0CE3">
      <w:pPr>
        <w:jc w:val="both"/>
        <w:rPr>
          <w:rStyle w:val="normaltextrun"/>
          <w:rFonts w:cs="Arial"/>
          <w:color w:val="222222"/>
          <w:szCs w:val="20"/>
          <w:shd w:val="clear" w:color="auto" w:fill="FFFFFF"/>
        </w:rPr>
      </w:pPr>
    </w:p>
    <w:p w14:paraId="3A5D4862" w14:textId="77777777" w:rsidR="00AF0CE3" w:rsidRDefault="00AF0CE3" w:rsidP="00AF0CE3">
      <w:pPr>
        <w:jc w:val="both"/>
        <w:rPr>
          <w:rStyle w:val="normaltextrun"/>
          <w:rFonts w:cs="Arial"/>
          <w:color w:val="222222"/>
          <w:szCs w:val="20"/>
          <w:shd w:val="clear" w:color="auto" w:fill="FFFFFF"/>
        </w:rPr>
      </w:pPr>
      <w:r>
        <w:rPr>
          <w:rStyle w:val="normaltextrun"/>
          <w:rFonts w:cs="Arial"/>
          <w:color w:val="222222"/>
          <w:szCs w:val="20"/>
          <w:shd w:val="clear" w:color="auto" w:fill="FFFFFF"/>
        </w:rPr>
        <w:t>The Workgroup member also wanted to understand how the proposal would ensure that network development would happen economically and efficiently by a User who is only bound by the CUSC and any USB/adoption agreement, as opposed to licence and price control arrangements which manages the performance of the Onshore TO.</w:t>
      </w:r>
    </w:p>
    <w:p w14:paraId="27AEB663" w14:textId="77777777" w:rsidR="00AF0CE3" w:rsidRDefault="00AF0CE3" w:rsidP="00AF0CE3">
      <w:pPr>
        <w:jc w:val="both"/>
        <w:rPr>
          <w:rStyle w:val="normaltextrun"/>
        </w:rPr>
      </w:pPr>
    </w:p>
    <w:p w14:paraId="7497C52F" w14:textId="77777777" w:rsidR="00AF0CE3" w:rsidRDefault="00AF0CE3" w:rsidP="00AF0CE3">
      <w:pPr>
        <w:jc w:val="both"/>
        <w:rPr>
          <w:rStyle w:val="normaltextrun"/>
        </w:rPr>
      </w:pPr>
      <w:r w:rsidRPr="003F6054">
        <w:rPr>
          <w:rStyle w:val="normaltextrun"/>
        </w:rPr>
        <w:t>The Proposer and some other Workgroup members</w:t>
      </w:r>
      <w:r>
        <w:rPr>
          <w:rStyle w:val="normaltextrun"/>
        </w:rPr>
        <w:t xml:space="preserve"> </w:t>
      </w:r>
      <w:r w:rsidRPr="003F6054">
        <w:rPr>
          <w:rStyle w:val="normaltextrun"/>
        </w:rPr>
        <w:t>acknowledged</w:t>
      </w:r>
      <w:r>
        <w:rPr>
          <w:rStyle w:val="normaltextrun"/>
        </w:rPr>
        <w:t xml:space="preserve"> the following:</w:t>
      </w:r>
    </w:p>
    <w:p w14:paraId="7D749860" w14:textId="77777777" w:rsidR="00AF0CE3" w:rsidRDefault="00AF0CE3" w:rsidP="00AF0CE3">
      <w:pPr>
        <w:pStyle w:val="ListParagraph"/>
        <w:numPr>
          <w:ilvl w:val="0"/>
          <w:numId w:val="32"/>
        </w:numPr>
        <w:jc w:val="both"/>
        <w:rPr>
          <w:rStyle w:val="normaltextrun"/>
        </w:rPr>
      </w:pPr>
      <w:r>
        <w:rPr>
          <w:rStyle w:val="normaltextrun"/>
        </w:rPr>
        <w:t>F</w:t>
      </w:r>
      <w:r w:rsidRPr="0003457C">
        <w:rPr>
          <w:rStyle w:val="normaltextrun"/>
        </w:rPr>
        <w:t>acilitating developers to build a wider range of contestable assets</w:t>
      </w:r>
      <w:r>
        <w:rPr>
          <w:rStyle w:val="normaltextrun"/>
        </w:rPr>
        <w:t xml:space="preserve"> </w:t>
      </w:r>
      <w:r w:rsidRPr="0003457C">
        <w:rPr>
          <w:rStyle w:val="normaltextrun"/>
        </w:rPr>
        <w:t>is already common at Distribution level</w:t>
      </w:r>
      <w:r>
        <w:rPr>
          <w:rStyle w:val="normaltextrun"/>
        </w:rPr>
        <w:t>.</w:t>
      </w:r>
    </w:p>
    <w:p w14:paraId="7D06A843" w14:textId="77777777" w:rsidR="00AF0CE3" w:rsidRDefault="00AF0CE3" w:rsidP="00AF0CE3">
      <w:pPr>
        <w:pStyle w:val="ListParagraph"/>
        <w:numPr>
          <w:ilvl w:val="0"/>
          <w:numId w:val="32"/>
        </w:numPr>
        <w:jc w:val="both"/>
        <w:rPr>
          <w:rStyle w:val="normaltextrun"/>
        </w:rPr>
      </w:pPr>
      <w:r w:rsidRPr="00E11491">
        <w:rPr>
          <w:rStyle w:val="normaltextrun"/>
        </w:rPr>
        <w:t>Their view was that this will lead to greater competition, resulting in cost savings and efficiencies, delivering wider benefits to the consumer and industry</w:t>
      </w:r>
      <w:r>
        <w:rPr>
          <w:rStyle w:val="normaltextrun"/>
        </w:rPr>
        <w:t xml:space="preserve"> with </w:t>
      </w:r>
      <w:r w:rsidRPr="00E11491">
        <w:rPr>
          <w:rStyle w:val="normaltextrun"/>
        </w:rPr>
        <w:t>reduced costs potentially result</w:t>
      </w:r>
      <w:r>
        <w:rPr>
          <w:rStyle w:val="normaltextrun"/>
        </w:rPr>
        <w:t>ing</w:t>
      </w:r>
      <w:r w:rsidRPr="00E11491">
        <w:rPr>
          <w:rStyle w:val="normaltextrun"/>
        </w:rPr>
        <w:t xml:space="preserve"> in lower use of system costs after completion.</w:t>
      </w:r>
    </w:p>
    <w:p w14:paraId="03720941" w14:textId="77777777" w:rsidR="00AF0CE3" w:rsidRDefault="00AF0CE3" w:rsidP="00AF0CE3">
      <w:pPr>
        <w:jc w:val="both"/>
        <w:rPr>
          <w:rStyle w:val="normaltextrun"/>
        </w:rPr>
      </w:pPr>
    </w:p>
    <w:p w14:paraId="48D9C047" w14:textId="77777777" w:rsidR="00AF0CE3" w:rsidRDefault="00AF0CE3" w:rsidP="00AF0CE3">
      <w:pPr>
        <w:jc w:val="both"/>
        <w:rPr>
          <w:rStyle w:val="normaltextrun"/>
        </w:rPr>
      </w:pPr>
      <w:r>
        <w:rPr>
          <w:rStyle w:val="normaltextrun"/>
        </w:rPr>
        <w:t xml:space="preserve">A Workgroup member mentioned their view that the role of Transmission Owner is much broader than constructing contestable assets. Some Workgroup members discussed that the heightened focus and greater flexibility of a developer constructing renewable projects and connections allows for a greater clarity of purpose and intent. Single-minded developers are better placed to identify, design and construct solutions that will progress the ESO’s net zero targets and the government’s wider climate change objectives. </w:t>
      </w:r>
    </w:p>
    <w:p w14:paraId="64B25070" w14:textId="77777777" w:rsidR="00AF0CE3" w:rsidRDefault="00AF0CE3" w:rsidP="00AF0CE3">
      <w:pPr>
        <w:jc w:val="both"/>
        <w:rPr>
          <w:rStyle w:val="normaltextrun"/>
        </w:rPr>
      </w:pPr>
    </w:p>
    <w:p w14:paraId="27C4C110" w14:textId="77777777" w:rsidR="00AF0CE3" w:rsidRDefault="00AF0CE3" w:rsidP="00AF0CE3">
      <w:pPr>
        <w:jc w:val="both"/>
        <w:rPr>
          <w:rStyle w:val="normaltextrun"/>
        </w:rPr>
      </w:pPr>
      <w:r>
        <w:rPr>
          <w:rStyle w:val="normaltextrun"/>
        </w:rPr>
        <w:t xml:space="preserve">A Workgroup member suggested that contestable assets being built by stakeholders other than the TOs could potentially have the benefit of freeing workload on the part of the TOs. </w:t>
      </w:r>
    </w:p>
    <w:p w14:paraId="422F5DA0" w14:textId="77777777" w:rsidR="00AF0CE3" w:rsidRDefault="00AF0CE3" w:rsidP="00AF0CE3">
      <w:pPr>
        <w:jc w:val="both"/>
        <w:rPr>
          <w:rStyle w:val="normaltextrun"/>
        </w:rPr>
      </w:pPr>
    </w:p>
    <w:p w14:paraId="2E27A2A9" w14:textId="77777777" w:rsidR="00AF0CE3" w:rsidRPr="00CE35A7" w:rsidRDefault="00AF0CE3" w:rsidP="00AF0CE3">
      <w:pPr>
        <w:jc w:val="both"/>
        <w:rPr>
          <w:rStyle w:val="normaltextrun"/>
        </w:rPr>
      </w:pPr>
      <w:r w:rsidRPr="00CE35A7">
        <w:rPr>
          <w:rStyle w:val="normaltextrun"/>
        </w:rPr>
        <w:t>Workgroup members outlined that the proposed modification would also be in line with wider regulatory direction being advocated by O</w:t>
      </w:r>
      <w:r>
        <w:rPr>
          <w:rStyle w:val="normaltextrun"/>
        </w:rPr>
        <w:t>fgem.</w:t>
      </w:r>
      <w:r w:rsidRPr="00CE35A7">
        <w:rPr>
          <w:rStyle w:val="normaltextrun"/>
        </w:rPr>
        <w:t xml:space="preserve"> </w:t>
      </w:r>
      <w:r w:rsidDel="00F0107E">
        <w:rPr>
          <w:rStyle w:val="normaltextrun"/>
        </w:rPr>
        <w:t xml:space="preserve"> </w:t>
      </w:r>
    </w:p>
    <w:p w14:paraId="4197F793" w14:textId="77777777" w:rsidR="00AF0CE3" w:rsidRDefault="00AF0CE3" w:rsidP="00AF0CE3">
      <w:pPr>
        <w:jc w:val="both"/>
        <w:rPr>
          <w:rStyle w:val="normaltextrun"/>
        </w:rPr>
      </w:pPr>
    </w:p>
    <w:p w14:paraId="7E01957F" w14:textId="77777777" w:rsidR="00AF0CE3" w:rsidRDefault="00AF0CE3" w:rsidP="00AF0CE3">
      <w:pPr>
        <w:jc w:val="both"/>
        <w:rPr>
          <w:rStyle w:val="normaltextrun"/>
        </w:rPr>
      </w:pPr>
      <w:r>
        <w:rPr>
          <w:rStyle w:val="normaltextrun"/>
        </w:rPr>
        <w:t xml:space="preserve">In relation to the risk of stranded assets or inefficient investment members acknowledged the current position where wider reinforcement and investment considerations are included in connection offers and reflected how these identical considerations would be included in offers, which include the build of contestable assets by wider stakeholders. Members agreed that the current position whereby there is continued engagement and collaboration between TO and developer would be particularly useful in discussions concerning the scope of the options regarding developer contestable build. </w:t>
      </w:r>
    </w:p>
    <w:p w14:paraId="04922B80" w14:textId="77777777" w:rsidR="00B63726" w:rsidRDefault="00B63726" w:rsidP="0091375E">
      <w:pPr>
        <w:jc w:val="both"/>
        <w:rPr>
          <w:rFonts w:cs="Arial"/>
        </w:rPr>
      </w:pPr>
    </w:p>
    <w:p w14:paraId="35FDF53C" w14:textId="77777777" w:rsidR="009F5DAD" w:rsidRDefault="009F5DAD" w:rsidP="0091375E">
      <w:pPr>
        <w:jc w:val="both"/>
        <w:rPr>
          <w:rFonts w:cs="Arial"/>
        </w:rPr>
      </w:pPr>
    </w:p>
    <w:p w14:paraId="37F6874C" w14:textId="77777777" w:rsidR="00EA0DFC" w:rsidRDefault="00EA0DFC" w:rsidP="00EA0DFC">
      <w:pPr>
        <w:pStyle w:val="Heading3"/>
      </w:pPr>
      <w:bookmarkStart w:id="86" w:name="_Toc74204542"/>
      <w:r>
        <w:t>Other options/Alternatives</w:t>
      </w:r>
      <w:bookmarkEnd w:id="86"/>
    </w:p>
    <w:p w14:paraId="047A6427" w14:textId="35475A83" w:rsidR="00E50137" w:rsidRDefault="00E50137" w:rsidP="00364FAD">
      <w:pPr>
        <w:jc w:val="both"/>
      </w:pPr>
      <w:r>
        <w:t xml:space="preserve">Following review of the Workgroup Consultation responses, the Workgroup assessed the Original and the potential solutions raised. In total, </w:t>
      </w:r>
      <w:r w:rsidR="00505BC3">
        <w:t xml:space="preserve">4 </w:t>
      </w:r>
      <w:r>
        <w:t xml:space="preserve">alternative solutions were put forward </w:t>
      </w:r>
      <w:r>
        <w:lastRenderedPageBreak/>
        <w:t xml:space="preserve">to be voted on, </w:t>
      </w:r>
      <w:r w:rsidR="00505BC3">
        <w:t>Alternative 4 has become</w:t>
      </w:r>
      <w:r>
        <w:t xml:space="preserve"> Workgroup Alternative CUSC Modifications (WACM</w:t>
      </w:r>
      <w:r w:rsidR="00505BC3">
        <w:t>1</w:t>
      </w:r>
      <w:r>
        <w:t>) to be taken forwards by the Workgroup</w:t>
      </w:r>
    </w:p>
    <w:p w14:paraId="6660D7B3" w14:textId="77777777" w:rsidR="00E50137" w:rsidRPr="009963D8" w:rsidRDefault="00E50137" w:rsidP="00364FAD">
      <w:pPr>
        <w:jc w:val="both"/>
        <w:rPr>
          <w:rStyle w:val="eop"/>
          <w:rFonts w:eastAsiaTheme="majorEastAsia" w:cs="Arial"/>
          <w:b/>
          <w:bCs/>
          <w:sz w:val="28"/>
          <w:szCs w:val="28"/>
          <w:u w:val="single"/>
          <w:shd w:val="clear" w:color="auto" w:fill="FFFFFF"/>
        </w:rPr>
      </w:pPr>
    </w:p>
    <w:p w14:paraId="2C3FDC53" w14:textId="0FBD32F5" w:rsidR="00E50137" w:rsidRDefault="00E50137" w:rsidP="00E50137">
      <w:pPr>
        <w:jc w:val="both"/>
      </w:pPr>
      <w:r>
        <w:t xml:space="preserve">The Alternative forms can be found in </w:t>
      </w:r>
      <w:r w:rsidRPr="00AB58AF">
        <w:rPr>
          <w:highlight w:val="yellow"/>
        </w:rPr>
        <w:t xml:space="preserve">Annex </w:t>
      </w:r>
      <w:ins w:id="87" w:author="Milly Lewis" w:date="2023-03-29T13:50:00Z">
        <w:r w:rsidR="00CA424B">
          <w:rPr>
            <w:highlight w:val="yellow"/>
          </w:rPr>
          <w:t>4</w:t>
        </w:r>
      </w:ins>
      <w:del w:id="88" w:author="Milly Lewis" w:date="2023-03-29T13:50:00Z">
        <w:r w:rsidRPr="00AB58AF" w:rsidDel="00CA424B">
          <w:rPr>
            <w:highlight w:val="yellow"/>
          </w:rPr>
          <w:delText>XX</w:delText>
        </w:r>
      </w:del>
      <w:r>
        <w:t xml:space="preserve">. </w:t>
      </w:r>
    </w:p>
    <w:tbl>
      <w:tblPr>
        <w:tblStyle w:val="NationalGrid"/>
        <w:tblpPr w:leftFromText="180" w:rightFromText="180" w:topFromText="60" w:bottomFromText="60" w:vertAnchor="text" w:horzAnchor="margin" w:tblpY="30"/>
        <w:tblW w:w="9812" w:type="dxa"/>
        <w:tblInd w:w="0" w:type="dxa"/>
        <w:tblLook w:val="04A0" w:firstRow="1" w:lastRow="0" w:firstColumn="1" w:lastColumn="0" w:noHBand="0" w:noVBand="1"/>
      </w:tblPr>
      <w:tblGrid>
        <w:gridCol w:w="1501"/>
        <w:gridCol w:w="2604"/>
        <w:gridCol w:w="3067"/>
        <w:gridCol w:w="2640"/>
      </w:tblGrid>
      <w:tr w:rsidR="00EA0DFC" w14:paraId="4CC0AEE7" w14:textId="77777777" w:rsidTr="00EA0DFC">
        <w:trPr>
          <w:cnfStyle w:val="100000000000" w:firstRow="1" w:lastRow="0" w:firstColumn="0" w:lastColumn="0" w:oddVBand="0" w:evenVBand="0" w:oddHBand="0" w:evenHBand="0" w:firstRowFirstColumn="0" w:firstRowLastColumn="0" w:lastRowFirstColumn="0" w:lastRowLastColumn="0"/>
          <w:trHeight w:val="392"/>
        </w:trPr>
        <w:tc>
          <w:tcPr>
            <w:tcW w:w="6" w:type="dxa"/>
            <w:hideMark/>
          </w:tcPr>
          <w:p w14:paraId="5E6DD065" w14:textId="77777777" w:rsidR="00EA0DFC" w:rsidRDefault="00EA0DFC">
            <w:pPr>
              <w:pStyle w:val="BodyText"/>
              <w:rPr>
                <w:sz w:val="24"/>
                <w:lang w:eastAsia="en-US"/>
              </w:rPr>
            </w:pPr>
            <w:r>
              <w:rPr>
                <w:b/>
                <w:sz w:val="24"/>
                <w:lang w:eastAsia="en-US"/>
              </w:rPr>
              <w:t>Solution</w:t>
            </w:r>
          </w:p>
        </w:tc>
        <w:tc>
          <w:tcPr>
            <w:tcW w:w="1862" w:type="dxa"/>
            <w:hideMark/>
          </w:tcPr>
          <w:p w14:paraId="35E08856" w14:textId="77777777" w:rsidR="00EA0DFC" w:rsidRDefault="00EA0DFC">
            <w:pPr>
              <w:pStyle w:val="BodyText"/>
              <w:rPr>
                <w:sz w:val="24"/>
                <w:lang w:eastAsia="en-US"/>
              </w:rPr>
            </w:pPr>
            <w:r>
              <w:rPr>
                <w:b/>
                <w:sz w:val="24"/>
                <w:lang w:eastAsia="en-US"/>
              </w:rPr>
              <w:t>Party</w:t>
            </w:r>
          </w:p>
        </w:tc>
        <w:tc>
          <w:tcPr>
            <w:tcW w:w="2193" w:type="dxa"/>
            <w:hideMark/>
          </w:tcPr>
          <w:p w14:paraId="01DB1653" w14:textId="77777777" w:rsidR="00EA0DFC" w:rsidRDefault="00EA0DFC">
            <w:pPr>
              <w:pStyle w:val="BodyText"/>
              <w:rPr>
                <w:sz w:val="24"/>
                <w:lang w:eastAsia="en-US"/>
              </w:rPr>
            </w:pPr>
            <w:r>
              <w:rPr>
                <w:b/>
                <w:sz w:val="24"/>
                <w:lang w:eastAsia="en-US"/>
              </w:rPr>
              <w:t>Characteristic</w:t>
            </w:r>
          </w:p>
        </w:tc>
        <w:tc>
          <w:tcPr>
            <w:tcW w:w="6" w:type="dxa"/>
            <w:hideMark/>
          </w:tcPr>
          <w:p w14:paraId="4CF421C7" w14:textId="77777777" w:rsidR="00EA0DFC" w:rsidRDefault="00EA0DFC">
            <w:pPr>
              <w:pStyle w:val="BodyText"/>
              <w:rPr>
                <w:sz w:val="24"/>
                <w:lang w:eastAsia="en-US"/>
              </w:rPr>
            </w:pPr>
            <w:r>
              <w:rPr>
                <w:b/>
                <w:sz w:val="24"/>
                <w:lang w:eastAsia="en-US"/>
              </w:rPr>
              <w:t>Implementation</w:t>
            </w:r>
          </w:p>
        </w:tc>
      </w:tr>
      <w:tr w:rsidR="00EA0DFC" w14:paraId="38ADE78F" w14:textId="77777777" w:rsidTr="00EA0DFC">
        <w:trPr>
          <w:trHeight w:val="1288"/>
        </w:trPr>
        <w:tc>
          <w:tcPr>
            <w:tcW w:w="6" w:type="dxa"/>
            <w:tcBorders>
              <w:top w:val="single" w:sz="4" w:space="0" w:color="D9D9D9" w:themeColor="background1" w:themeShade="D9"/>
              <w:left w:val="nil"/>
              <w:bottom w:val="single" w:sz="4" w:space="0" w:color="F26522" w:themeColor="accent1"/>
              <w:right w:val="nil"/>
            </w:tcBorders>
            <w:hideMark/>
          </w:tcPr>
          <w:p w14:paraId="1702BC12" w14:textId="5AFF38E4" w:rsidR="00EA0DFC" w:rsidRDefault="00815843">
            <w:pPr>
              <w:pStyle w:val="BodyText"/>
              <w:rPr>
                <w:rFonts w:cs="Arial"/>
                <w:i/>
                <w:color w:val="FF0000"/>
                <w:sz w:val="24"/>
                <w:lang w:eastAsia="en-US"/>
              </w:rPr>
            </w:pPr>
            <w:r>
              <w:rPr>
                <w:rFonts w:cs="Arial"/>
                <w:i/>
                <w:color w:val="FF0000"/>
                <w:sz w:val="24"/>
                <w:lang w:eastAsia="en-US"/>
              </w:rPr>
              <w:t>WACM1</w:t>
            </w:r>
          </w:p>
        </w:tc>
        <w:tc>
          <w:tcPr>
            <w:tcW w:w="1862" w:type="dxa"/>
            <w:tcBorders>
              <w:top w:val="single" w:sz="4" w:space="0" w:color="D9D9D9" w:themeColor="background1" w:themeShade="D9"/>
              <w:left w:val="nil"/>
              <w:bottom w:val="single" w:sz="4" w:space="0" w:color="F26522" w:themeColor="accent1"/>
              <w:right w:val="nil"/>
            </w:tcBorders>
          </w:tcPr>
          <w:p w14:paraId="5EF5C472" w14:textId="67B2141B" w:rsidR="00EA0DFC" w:rsidRDefault="00C672AD">
            <w:pPr>
              <w:pStyle w:val="BodyText"/>
              <w:rPr>
                <w:rFonts w:cs="Arial"/>
                <w:i/>
                <w:color w:val="FF0000"/>
                <w:sz w:val="24"/>
                <w:lang w:eastAsia="en-US"/>
              </w:rPr>
            </w:pPr>
            <w:r>
              <w:rPr>
                <w:rFonts w:cs="Arial"/>
                <w:i/>
                <w:color w:val="FF0000"/>
                <w:sz w:val="24"/>
                <w:lang w:eastAsia="en-US"/>
              </w:rPr>
              <w:t>NG</w:t>
            </w:r>
            <w:r w:rsidR="00815843">
              <w:rPr>
                <w:rFonts w:cs="Arial"/>
                <w:i/>
                <w:color w:val="FF0000"/>
                <w:sz w:val="24"/>
                <w:lang w:eastAsia="en-US"/>
              </w:rPr>
              <w:t>ESO</w:t>
            </w:r>
          </w:p>
        </w:tc>
        <w:tc>
          <w:tcPr>
            <w:tcW w:w="2193" w:type="dxa"/>
            <w:tcBorders>
              <w:top w:val="single" w:sz="4" w:space="0" w:color="D9D9D9" w:themeColor="background1" w:themeShade="D9"/>
              <w:left w:val="nil"/>
              <w:bottom w:val="single" w:sz="4" w:space="0" w:color="F26522" w:themeColor="accent1"/>
              <w:right w:val="nil"/>
            </w:tcBorders>
          </w:tcPr>
          <w:p w14:paraId="55BE09D7" w14:textId="1130E2D9" w:rsidR="00C672AD" w:rsidRPr="007D287A" w:rsidRDefault="00C672AD" w:rsidP="00C672AD">
            <w:pPr>
              <w:pStyle w:val="BodyText2"/>
              <w:spacing w:before="0" w:after="0"/>
              <w:rPr>
                <w:rFonts w:cs="Arial"/>
                <w:sz w:val="24"/>
              </w:rPr>
            </w:pPr>
            <w:r w:rsidRPr="007D287A">
              <w:rPr>
                <w:rFonts w:cs="Arial"/>
                <w:sz w:val="24"/>
              </w:rPr>
              <w:t xml:space="preserve">NGESO </w:t>
            </w:r>
            <w:r>
              <w:rPr>
                <w:rFonts w:cs="Arial"/>
                <w:sz w:val="24"/>
              </w:rPr>
              <w:t>raised</w:t>
            </w:r>
            <w:r w:rsidRPr="007D287A">
              <w:rPr>
                <w:rFonts w:cs="Arial"/>
                <w:sz w:val="24"/>
              </w:rPr>
              <w:t xml:space="preserve"> an alternative to the CMP</w:t>
            </w:r>
            <w:r>
              <w:rPr>
                <w:rFonts w:cs="Arial"/>
                <w:sz w:val="24"/>
              </w:rPr>
              <w:t>330</w:t>
            </w:r>
            <w:r w:rsidRPr="007D287A">
              <w:rPr>
                <w:rFonts w:cs="Arial"/>
                <w:sz w:val="24"/>
              </w:rPr>
              <w:t>/</w:t>
            </w:r>
            <w:r>
              <w:rPr>
                <w:rFonts w:cs="Arial"/>
                <w:sz w:val="24"/>
              </w:rPr>
              <w:t>374</w:t>
            </w:r>
            <w:r w:rsidRPr="007D287A">
              <w:rPr>
                <w:rFonts w:cs="Arial"/>
                <w:sz w:val="24"/>
              </w:rPr>
              <w:t xml:space="preserve"> Original solutio</w:t>
            </w:r>
            <w:r>
              <w:rPr>
                <w:rFonts w:cs="Arial"/>
                <w:sz w:val="24"/>
              </w:rPr>
              <w:t>n</w:t>
            </w:r>
            <w:r w:rsidRPr="007D287A">
              <w:rPr>
                <w:rFonts w:cs="Arial"/>
                <w:sz w:val="24"/>
              </w:rPr>
              <w:t>, where t</w:t>
            </w:r>
            <w:r>
              <w:rPr>
                <w:rFonts w:cs="Arial"/>
                <w:sz w:val="24"/>
              </w:rPr>
              <w:t xml:space="preserve">he date of implementation is extended from the original proposal (of six months) by an additional six months following Ofgem’s decision. This would extend the implementation timeline to twelve months following Ofgem’s decision. </w:t>
            </w:r>
          </w:p>
          <w:p w14:paraId="157E3550" w14:textId="77777777" w:rsidR="00EA0DFC" w:rsidRDefault="00EA0DFC">
            <w:pPr>
              <w:pStyle w:val="BodyText"/>
              <w:rPr>
                <w:rFonts w:cs="Arial"/>
                <w:i/>
                <w:color w:val="FF0000"/>
                <w:sz w:val="24"/>
                <w:lang w:eastAsia="en-US"/>
              </w:rPr>
            </w:pPr>
          </w:p>
        </w:tc>
        <w:tc>
          <w:tcPr>
            <w:tcW w:w="6" w:type="dxa"/>
            <w:tcBorders>
              <w:top w:val="single" w:sz="4" w:space="0" w:color="D9D9D9" w:themeColor="background1" w:themeShade="D9"/>
              <w:left w:val="nil"/>
              <w:bottom w:val="single" w:sz="4" w:space="0" w:color="F26522" w:themeColor="accent1"/>
              <w:right w:val="nil"/>
            </w:tcBorders>
            <w:hideMark/>
          </w:tcPr>
          <w:p w14:paraId="25D0071F" w14:textId="55A813AD" w:rsidR="00EA0DFC" w:rsidRDefault="005A18FC">
            <w:pPr>
              <w:pStyle w:val="BodyText"/>
              <w:rPr>
                <w:rFonts w:cs="Arial"/>
                <w:i/>
                <w:color w:val="FF0000"/>
                <w:sz w:val="24"/>
                <w:lang w:eastAsia="en-US"/>
              </w:rPr>
            </w:pPr>
            <w:r>
              <w:rPr>
                <w:rFonts w:cs="Arial"/>
                <w:sz w:val="24"/>
              </w:rPr>
              <w:t>12</w:t>
            </w:r>
            <w:ins w:id="89" w:author="Milly Lewis" w:date="2023-03-29T11:58:00Z">
              <w:r w:rsidR="00BB4E62">
                <w:rPr>
                  <w:rFonts w:cs="Arial"/>
                  <w:sz w:val="24"/>
                </w:rPr>
                <w:t xml:space="preserve"> </w:t>
              </w:r>
            </w:ins>
            <w:r w:rsidR="00A96908" w:rsidRPr="00282897">
              <w:rPr>
                <w:rFonts w:cs="Arial"/>
                <w:sz w:val="24"/>
              </w:rPr>
              <w:t xml:space="preserve">months </w:t>
            </w:r>
            <w:r w:rsidR="00A96908">
              <w:rPr>
                <w:rFonts w:cs="Arial"/>
                <w:sz w:val="24"/>
              </w:rPr>
              <w:t>after Authority  decision</w:t>
            </w:r>
          </w:p>
        </w:tc>
      </w:tr>
      <w:bookmarkEnd w:id="52"/>
    </w:tbl>
    <w:p w14:paraId="029934BE" w14:textId="77777777" w:rsidR="006A46D4" w:rsidRDefault="006A46D4" w:rsidP="00043548"/>
    <w:p w14:paraId="4A88FDB1" w14:textId="77777777" w:rsidR="00050444" w:rsidRDefault="006A46D4" w:rsidP="006A46D4">
      <w:pPr>
        <w:pStyle w:val="Heading2"/>
      </w:pPr>
      <w:bookmarkStart w:id="90" w:name="_Toc74204543"/>
      <w:r>
        <w:t xml:space="preserve">Workgroup </w:t>
      </w:r>
      <w:r w:rsidR="0014503B">
        <w:t>c</w:t>
      </w:r>
      <w:r>
        <w:t xml:space="preserve">onsultation </w:t>
      </w:r>
      <w:r w:rsidR="0014503B">
        <w:t>s</w:t>
      </w:r>
      <w:r>
        <w:t>ummary</w:t>
      </w:r>
      <w:bookmarkEnd w:id="90"/>
    </w:p>
    <w:p w14:paraId="13626B7B" w14:textId="5FB2AA17" w:rsidR="00A96908" w:rsidRDefault="00A96908" w:rsidP="00A96908">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their Workgroup Consultation between </w:t>
      </w:r>
      <w:r w:rsidRPr="00872A32">
        <w:rPr>
          <w:b w:val="0"/>
          <w:bCs w:val="0"/>
          <w:noProof w:val="0"/>
          <w:color w:val="auto"/>
        </w:rPr>
        <w:t>17 December 2021 – 17 January 2022</w:t>
      </w:r>
      <w:r>
        <w:rPr>
          <w:b w:val="0"/>
          <w:bCs w:val="0"/>
          <w:noProof w:val="0"/>
          <w:color w:val="auto"/>
        </w:rPr>
        <w:t xml:space="preserve"> and received 8 non- confidential responses. The full responses and a summary of the responses can be found </w:t>
      </w:r>
      <w:ins w:id="91" w:author="Milly Lewis" w:date="2023-03-29T13:42:00Z">
        <w:r w:rsidR="00577F40">
          <w:rPr>
            <w:b w:val="0"/>
            <w:bCs w:val="0"/>
            <w:noProof w:val="0"/>
            <w:color w:val="auto"/>
          </w:rPr>
          <w:t>in Annex 5</w:t>
        </w:r>
      </w:ins>
      <w:del w:id="92" w:author="Milly Lewis" w:date="2023-03-29T13:42:00Z">
        <w:r w:rsidRPr="00872A32" w:rsidDel="00577F40">
          <w:rPr>
            <w:b w:val="0"/>
            <w:bCs w:val="0"/>
            <w:noProof w:val="0"/>
            <w:color w:val="auto"/>
            <w:highlight w:val="yellow"/>
          </w:rPr>
          <w:delText>annexes 5 and 6</w:delText>
        </w:r>
      </w:del>
      <w:r w:rsidRPr="00872A32">
        <w:rPr>
          <w:b w:val="0"/>
          <w:bCs w:val="0"/>
          <w:noProof w:val="0"/>
          <w:color w:val="auto"/>
          <w:highlight w:val="yellow"/>
        </w:rPr>
        <w:t>.</w:t>
      </w:r>
    </w:p>
    <w:p w14:paraId="41C1FCAA" w14:textId="77777777" w:rsidR="00A96908" w:rsidRDefault="00A96908" w:rsidP="00A96908">
      <w:pPr>
        <w:pStyle w:val="ListParagraph"/>
        <w:numPr>
          <w:ilvl w:val="0"/>
          <w:numId w:val="29"/>
        </w:numPr>
        <w:spacing w:before="0" w:after="160" w:line="259" w:lineRule="auto"/>
        <w:jc w:val="both"/>
        <w:rPr>
          <w:rFonts w:cs="Arial"/>
        </w:rPr>
      </w:pPr>
      <w:r w:rsidRPr="004A7CF0">
        <w:rPr>
          <w:rFonts w:cs="Arial"/>
        </w:rPr>
        <w:t>Most respondents supportive of the proposal and implementation approach</w:t>
      </w:r>
      <w:r>
        <w:rPr>
          <w:rFonts w:cs="Arial"/>
        </w:rPr>
        <w:t xml:space="preserve">. </w:t>
      </w:r>
    </w:p>
    <w:p w14:paraId="4A06DB53" w14:textId="3CD5BCD0" w:rsidR="00A96908" w:rsidRDefault="00A96908" w:rsidP="00A96908">
      <w:pPr>
        <w:pStyle w:val="ListParagraph"/>
        <w:numPr>
          <w:ilvl w:val="0"/>
          <w:numId w:val="29"/>
        </w:numPr>
        <w:spacing w:before="0" w:after="160" w:line="259" w:lineRule="auto"/>
        <w:jc w:val="both"/>
        <w:rPr>
          <w:rFonts w:cs="Arial"/>
        </w:rPr>
      </w:pPr>
      <w:r>
        <w:rPr>
          <w:rFonts w:cs="Arial"/>
        </w:rPr>
        <w:t xml:space="preserve">Some respondents highlighted that they believed further sections of the CUSC would be impacted by this change, in particular Section 2 (Connections), Section 7 (Dispute Resolution), Section 11(Interpretation and Definitions) and Section 15 </w:t>
      </w:r>
      <w:r w:rsidR="003D0046">
        <w:rPr>
          <w:rFonts w:cs="Arial"/>
        </w:rPr>
        <w:t>(</w:t>
      </w:r>
      <w:r>
        <w:rPr>
          <w:rFonts w:cs="Arial"/>
        </w:rPr>
        <w:t>User Commitment).</w:t>
      </w:r>
    </w:p>
    <w:p w14:paraId="0418E9A1"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Majority of respondents agreed that there should be a process to allow </w:t>
      </w:r>
      <w:r w:rsidRPr="00E6336A">
        <w:rPr>
          <w:rFonts w:cs="Arial"/>
        </w:rPr>
        <w:t>subsequent applicants to take over the contestable build</w:t>
      </w:r>
      <w:r>
        <w:rPr>
          <w:rFonts w:cs="Arial"/>
        </w:rPr>
        <w:t xml:space="preserve"> – however there should be a clearly defined ‘point of no return’ considered. </w:t>
      </w:r>
    </w:p>
    <w:p w14:paraId="4AC77D3C" w14:textId="77777777" w:rsidR="00A96908" w:rsidRPr="00AC775F" w:rsidRDefault="00A96908" w:rsidP="00A96908">
      <w:pPr>
        <w:pStyle w:val="ListParagraph"/>
        <w:numPr>
          <w:ilvl w:val="0"/>
          <w:numId w:val="29"/>
        </w:numPr>
        <w:spacing w:before="0" w:after="160" w:line="259" w:lineRule="auto"/>
        <w:jc w:val="both"/>
        <w:rPr>
          <w:rFonts w:cs="Arial"/>
        </w:rPr>
      </w:pPr>
      <w:r>
        <w:rPr>
          <w:rFonts w:cs="Arial"/>
        </w:rPr>
        <w:t xml:space="preserve">One respondent </w:t>
      </w:r>
      <w:r w:rsidRPr="00BD7C50">
        <w:rPr>
          <w:rFonts w:cs="Arial"/>
        </w:rPr>
        <w:t>challenge</w:t>
      </w:r>
      <w:r>
        <w:rPr>
          <w:rFonts w:cs="Arial"/>
        </w:rPr>
        <w:t>d</w:t>
      </w:r>
      <w:r w:rsidRPr="00BD7C50">
        <w:rPr>
          <w:rFonts w:cs="Arial"/>
        </w:rPr>
        <w:t xml:space="preserve"> the point outlined in the report that “existing backgrounds” (not contracted background) would be taken into consideration when developing an offer.</w:t>
      </w:r>
    </w:p>
    <w:p w14:paraId="621C4607"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Some respondents noted that the intervention criteria require further detail as they are too broad. </w:t>
      </w:r>
    </w:p>
    <w:p w14:paraId="71B77593"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Mixed views on whether additional safeguards should be required for the delivery of non-shared infrastructure assets. </w:t>
      </w:r>
    </w:p>
    <w:p w14:paraId="26266BFC"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Most respondents agree with the principles outlined in the adoption agreement, however some noted this would cause inefficiencies. </w:t>
      </w:r>
    </w:p>
    <w:p w14:paraId="2B096576" w14:textId="77777777" w:rsidR="00A96908" w:rsidRDefault="00A96908" w:rsidP="00A96908">
      <w:pPr>
        <w:pStyle w:val="ListParagraph"/>
        <w:numPr>
          <w:ilvl w:val="0"/>
          <w:numId w:val="29"/>
        </w:numPr>
        <w:spacing w:before="0" w:after="160" w:line="259" w:lineRule="auto"/>
        <w:jc w:val="both"/>
        <w:rPr>
          <w:rFonts w:cs="Arial"/>
        </w:rPr>
      </w:pPr>
      <w:r w:rsidRPr="00B904F6">
        <w:rPr>
          <w:rFonts w:cs="Arial"/>
        </w:rPr>
        <w:lastRenderedPageBreak/>
        <w:t xml:space="preserve">One respondent suggested that an alternative approach for the adoption agreement could be to apply key aspects of the adoption agreement into the STC which the TOs are bound to comply with. </w:t>
      </w:r>
    </w:p>
    <w:p w14:paraId="22861B36" w14:textId="77777777" w:rsidR="00A96908" w:rsidRPr="00774D77" w:rsidRDefault="00A96908" w:rsidP="00A96908">
      <w:pPr>
        <w:pStyle w:val="ListParagraph"/>
        <w:numPr>
          <w:ilvl w:val="0"/>
          <w:numId w:val="29"/>
        </w:numPr>
        <w:spacing w:before="0" w:after="160" w:line="259" w:lineRule="auto"/>
        <w:jc w:val="both"/>
        <w:rPr>
          <w:rFonts w:cs="Arial"/>
        </w:rPr>
      </w:pPr>
      <w:r>
        <w:rPr>
          <w:rFonts w:cs="Arial"/>
        </w:rPr>
        <w:t xml:space="preserve">Mixed views on </w:t>
      </w:r>
      <w:r w:rsidRPr="00774D77">
        <w:rPr>
          <w:rFonts w:cs="Arial"/>
        </w:rPr>
        <w:t>if this proposal brings forward any additional risks of the Onshore TO’s</w:t>
      </w:r>
      <w:r>
        <w:rPr>
          <w:rFonts w:cs="Arial"/>
        </w:rPr>
        <w:t xml:space="preserve">. </w:t>
      </w:r>
      <w:r w:rsidRPr="00774D77">
        <w:rPr>
          <w:rFonts w:cs="Arial"/>
        </w:rPr>
        <w:t>Some respondents noted the following concerns:</w:t>
      </w:r>
    </w:p>
    <w:p w14:paraId="0DCEBB11" w14:textId="77777777" w:rsidR="00A96908" w:rsidRDefault="00A96908" w:rsidP="00A96908">
      <w:pPr>
        <w:pStyle w:val="ListParagraph"/>
        <w:numPr>
          <w:ilvl w:val="0"/>
          <w:numId w:val="30"/>
        </w:numPr>
        <w:spacing w:before="0" w:after="160" w:line="259" w:lineRule="auto"/>
        <w:jc w:val="both"/>
        <w:rPr>
          <w:rFonts w:cs="Arial"/>
        </w:rPr>
      </w:pPr>
      <w:r>
        <w:rPr>
          <w:rFonts w:cs="Arial"/>
        </w:rPr>
        <w:t xml:space="preserve">Regulatory concerns - </w:t>
      </w:r>
      <w:r w:rsidRPr="004A3F8A">
        <w:rPr>
          <w:rFonts w:cs="Arial"/>
        </w:rPr>
        <w:t>does not align with the regulatory price control set in 2021</w:t>
      </w:r>
      <w:r>
        <w:rPr>
          <w:rFonts w:cs="Arial"/>
        </w:rPr>
        <w:t xml:space="preserve"> and i</w:t>
      </w:r>
      <w:r w:rsidRPr="004A3F8A">
        <w:rPr>
          <w:rFonts w:cs="Arial"/>
        </w:rPr>
        <w:t>f a change is to be introduced, it should be done at the same time as the price control review for T3.</w:t>
      </w:r>
    </w:p>
    <w:p w14:paraId="4EEB237D" w14:textId="77777777" w:rsidR="00A96908" w:rsidRDefault="00A96908" w:rsidP="00A96908">
      <w:pPr>
        <w:pStyle w:val="ListParagraph"/>
        <w:numPr>
          <w:ilvl w:val="0"/>
          <w:numId w:val="30"/>
        </w:numPr>
        <w:spacing w:before="0" w:after="160" w:line="259" w:lineRule="auto"/>
        <w:jc w:val="both"/>
        <w:rPr>
          <w:rFonts w:cs="Arial"/>
        </w:rPr>
      </w:pPr>
      <w:r>
        <w:rPr>
          <w:rFonts w:cs="Arial"/>
        </w:rPr>
        <w:t xml:space="preserve">Volume of changes required to the STC/STCP’s </w:t>
      </w:r>
    </w:p>
    <w:p w14:paraId="2DBD419C" w14:textId="77777777" w:rsidR="00A96908" w:rsidRPr="00B904F6" w:rsidRDefault="00A96908" w:rsidP="00A96908">
      <w:pPr>
        <w:pStyle w:val="ListParagraph"/>
        <w:numPr>
          <w:ilvl w:val="0"/>
          <w:numId w:val="30"/>
        </w:numPr>
        <w:spacing w:before="0" w:after="160" w:line="259" w:lineRule="auto"/>
        <w:jc w:val="both"/>
        <w:rPr>
          <w:rFonts w:cs="Arial"/>
        </w:rPr>
      </w:pPr>
      <w:r>
        <w:rPr>
          <w:rFonts w:cs="Arial"/>
        </w:rPr>
        <w:t xml:space="preserve">Possible license changes and T2 business plans required to deliver the proposed changes. </w:t>
      </w:r>
    </w:p>
    <w:p w14:paraId="508AD749"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Most respondents gave a view that </w:t>
      </w:r>
      <w:r w:rsidRPr="004A3F8A">
        <w:rPr>
          <w:rFonts w:cs="Arial"/>
        </w:rPr>
        <w:t>132kV in Scotland would introduce discriminatory treatment between parties</w:t>
      </w:r>
      <w:r>
        <w:rPr>
          <w:rFonts w:cs="Arial"/>
        </w:rPr>
        <w:t>.</w:t>
      </w:r>
    </w:p>
    <w:p w14:paraId="7971EEA5" w14:textId="77777777" w:rsidR="00A96908" w:rsidRDefault="00A96908" w:rsidP="00A96908">
      <w:pPr>
        <w:pStyle w:val="ListParagraph"/>
        <w:numPr>
          <w:ilvl w:val="0"/>
          <w:numId w:val="29"/>
        </w:numPr>
        <w:spacing w:before="0" w:after="160" w:line="259" w:lineRule="auto"/>
        <w:jc w:val="both"/>
        <w:rPr>
          <w:rFonts w:cs="Arial"/>
        </w:rPr>
      </w:pPr>
      <w:r>
        <w:rPr>
          <w:rFonts w:cs="Arial"/>
        </w:rPr>
        <w:t>One respondent questioned the acknowledgment of public safety consequences of the User or Contractors.</w:t>
      </w:r>
    </w:p>
    <w:p w14:paraId="22DD3C0F" w14:textId="77777777" w:rsidR="00A96908" w:rsidRDefault="00A96908" w:rsidP="00A96908">
      <w:pPr>
        <w:pStyle w:val="ListParagraph"/>
        <w:numPr>
          <w:ilvl w:val="0"/>
          <w:numId w:val="29"/>
        </w:numPr>
        <w:spacing w:before="0" w:after="160" w:line="259" w:lineRule="auto"/>
        <w:jc w:val="both"/>
        <w:rPr>
          <w:rFonts w:cs="Arial"/>
        </w:rPr>
      </w:pPr>
      <w:r>
        <w:rPr>
          <w:rFonts w:cs="Arial"/>
        </w:rPr>
        <w:t>Five respondents agreed that this change would benefit their organisation, three respondents disagreed, noting this change would have a negative impact.</w:t>
      </w:r>
    </w:p>
    <w:p w14:paraId="1C55D8B4" w14:textId="77777777" w:rsidR="00A96908" w:rsidRDefault="00A96908" w:rsidP="00A96908">
      <w:pPr>
        <w:jc w:val="both"/>
      </w:pPr>
      <w:r>
        <w:t>Following the Workgroup Consultation, Workgroup members sought further clarifications from the Proposer on the following:</w:t>
      </w:r>
    </w:p>
    <w:p w14:paraId="24672F49" w14:textId="77777777" w:rsidR="00A96908" w:rsidRDefault="00A96908" w:rsidP="00A96908">
      <w:pPr>
        <w:jc w:val="both"/>
      </w:pPr>
    </w:p>
    <w:p w14:paraId="258DB859" w14:textId="77777777" w:rsidR="00A96908" w:rsidRDefault="00A96908" w:rsidP="00A96908">
      <w:pPr>
        <w:jc w:val="both"/>
        <w:rPr>
          <w:rFonts w:ascii="Arial" w:hAnsi="Arial" w:cs="Arial"/>
          <w:b/>
          <w:bCs/>
          <w:u w:val="single"/>
        </w:rPr>
      </w:pPr>
      <w:r w:rsidRPr="001A7696">
        <w:rPr>
          <w:rFonts w:ascii="Arial" w:hAnsi="Arial" w:cs="Arial"/>
          <w:b/>
          <w:bCs/>
          <w:u w:val="single"/>
        </w:rPr>
        <w:t>Contestability / Point of no return</w:t>
      </w:r>
    </w:p>
    <w:p w14:paraId="48E5E3FB" w14:textId="77777777" w:rsidR="00A96908" w:rsidRPr="000A29B5" w:rsidRDefault="00A96908" w:rsidP="00A96908">
      <w:pPr>
        <w:jc w:val="both"/>
        <w:rPr>
          <w:rFonts w:ascii="Arial" w:hAnsi="Arial" w:cs="Arial"/>
        </w:rPr>
      </w:pPr>
      <w:r>
        <w:rPr>
          <w:rFonts w:ascii="Arial" w:hAnsi="Arial" w:cs="Arial"/>
        </w:rPr>
        <w:t xml:space="preserve">A Workgroup member questioned if rather than specifying a point of no return, could the second comer and first comer enter an agreement meaning that the first </w:t>
      </w:r>
      <w:r>
        <w:t xml:space="preserve">comer would not be detrimentally impacted and that the contract would not be compromised. A TO representative stated that there could be potential legal limitations to this aspect of the Proposer’s solution because legally, once User consent is given to commence builds it becomes difficult to transfer consenting rights. </w:t>
      </w:r>
    </w:p>
    <w:p w14:paraId="3667F01F" w14:textId="77777777" w:rsidR="00A96908" w:rsidRDefault="00A96908" w:rsidP="00A96908">
      <w:pPr>
        <w:jc w:val="both"/>
      </w:pPr>
    </w:p>
    <w:p w14:paraId="4C73AA3B" w14:textId="77777777" w:rsidR="00A96908" w:rsidRDefault="00A96908" w:rsidP="00A96908">
      <w:pPr>
        <w:jc w:val="both"/>
      </w:pPr>
      <w:r>
        <w:t xml:space="preserve">The TOs will intervene where there is third-party intervention or a perceived detrimental impact whether prior to USB agreement or subsequently. Also, a TO would not extend contestable offer to a 2nd comer once the 1st comer has built a line. </w:t>
      </w:r>
    </w:p>
    <w:p w14:paraId="0C567287" w14:textId="77777777" w:rsidR="00A96908" w:rsidRDefault="00A96908" w:rsidP="00A96908">
      <w:pPr>
        <w:jc w:val="both"/>
      </w:pPr>
    </w:p>
    <w:p w14:paraId="694999ED" w14:textId="77777777" w:rsidR="00A96908" w:rsidDel="00560E37" w:rsidRDefault="00A96908" w:rsidP="00A96908">
      <w:pPr>
        <w:jc w:val="both"/>
        <w:rPr>
          <w:del w:id="93" w:author="Milly Lewis" w:date="2023-03-29T11:59:00Z"/>
          <w:rFonts w:ascii="Arial" w:hAnsi="Arial" w:cs="Arial"/>
          <w:b/>
          <w:bCs/>
          <w:u w:val="single"/>
        </w:rPr>
      </w:pPr>
      <w:r>
        <w:t>Overall, the Workgroup would prefer if this aspect of the solution is revised, and the legal text states clearly when and how contestability should apply. The Proposer, in response to the comments and suggestions agreed to modify the draft legal text.</w:t>
      </w:r>
    </w:p>
    <w:p w14:paraId="47A30A04" w14:textId="77777777" w:rsidR="00A96908" w:rsidRDefault="00A96908" w:rsidP="00A96908">
      <w:pPr>
        <w:jc w:val="both"/>
        <w:rPr>
          <w:rFonts w:ascii="Arial" w:hAnsi="Arial" w:cs="Arial"/>
          <w:b/>
          <w:bCs/>
          <w:u w:val="single"/>
        </w:rPr>
      </w:pPr>
    </w:p>
    <w:p w14:paraId="54C40B07" w14:textId="77777777" w:rsidR="00A96908" w:rsidRPr="001A7696" w:rsidRDefault="00A96908" w:rsidP="00A96908">
      <w:pPr>
        <w:jc w:val="both"/>
        <w:rPr>
          <w:rFonts w:ascii="Arial" w:hAnsi="Arial" w:cs="Arial"/>
          <w:b/>
          <w:bCs/>
          <w:u w:val="single"/>
        </w:rPr>
      </w:pPr>
    </w:p>
    <w:p w14:paraId="7FE7E1A2" w14:textId="77777777" w:rsidR="00A96908" w:rsidRPr="001A7696" w:rsidRDefault="00A96908" w:rsidP="00A96908">
      <w:pPr>
        <w:jc w:val="both"/>
        <w:rPr>
          <w:rFonts w:ascii="Arial" w:hAnsi="Arial" w:cs="Arial"/>
          <w:b/>
          <w:bCs/>
          <w:u w:val="single"/>
        </w:rPr>
      </w:pPr>
      <w:r w:rsidRPr="001A7696">
        <w:rPr>
          <w:rFonts w:ascii="Arial" w:hAnsi="Arial" w:cs="Arial"/>
          <w:b/>
          <w:bCs/>
          <w:u w:val="single"/>
        </w:rPr>
        <w:t>Intervention Criteria</w:t>
      </w:r>
    </w:p>
    <w:p w14:paraId="7DC7F8BC" w14:textId="1B7064CC" w:rsidR="00A96908" w:rsidRPr="004A5EA9" w:rsidRDefault="00A96908" w:rsidP="00A96908">
      <w:pPr>
        <w:jc w:val="both"/>
      </w:pPr>
      <w:r w:rsidRPr="008A5D4E">
        <w:rPr>
          <w:szCs w:val="24"/>
        </w:rPr>
        <w:t>The</w:t>
      </w:r>
      <w:r>
        <w:rPr>
          <w:szCs w:val="24"/>
        </w:rPr>
        <w:t xml:space="preserve"> Proposer </w:t>
      </w:r>
      <w:r>
        <w:t xml:space="preserve">in response to the concerns raised in the Workgroup consultation, confirmed that the reasons for the broad Intervention Criteria was </w:t>
      </w:r>
      <w:r w:rsidR="003D0046">
        <w:t>to prevent it becoming too prescriptive.</w:t>
      </w:r>
      <w:ins w:id="94" w:author="Milly Lewis" w:date="2023-03-29T12:04:00Z">
        <w:r w:rsidR="00CA53C7">
          <w:t xml:space="preserve"> The </w:t>
        </w:r>
        <w:r w:rsidR="00CC7884">
          <w:t xml:space="preserve">Workgroup agreed that where </w:t>
        </w:r>
      </w:ins>
      <w:ins w:id="95" w:author="Milly Lewis" w:date="2023-03-29T12:05:00Z">
        <w:r w:rsidR="003C64A8">
          <w:t>an intervention occurs</w:t>
        </w:r>
      </w:ins>
      <w:ins w:id="96" w:author="Milly Lewis" w:date="2023-03-29T12:06:00Z">
        <w:r w:rsidR="00417A30">
          <w:t xml:space="preserve"> (criteria outlined in 2.23.4)</w:t>
        </w:r>
      </w:ins>
      <w:ins w:id="97" w:author="Milly Lewis" w:date="2023-03-29T12:05:00Z">
        <w:r w:rsidR="003C64A8">
          <w:t xml:space="preserve"> </w:t>
        </w:r>
        <w:r w:rsidR="00B86E24">
          <w:t>a written explanation will be provided to the impacted User</w:t>
        </w:r>
      </w:ins>
      <w:ins w:id="98" w:author="Milly Lewis" w:date="2023-03-29T12:06:00Z">
        <w:r w:rsidR="00417A30">
          <w:t xml:space="preserve">. </w:t>
        </w:r>
      </w:ins>
      <w:r>
        <w:t xml:space="preserve"> </w:t>
      </w:r>
      <w:del w:id="99" w:author="Milly Lewis" w:date="2023-03-29T12:03:00Z">
        <w:r w:rsidDel="00CA53C7">
          <w:delText xml:space="preserve">It was suggested that adding a requirement for TOs to provide full details of IC would be beneficial for Users i.e. what criteria is used and why. TOs led on the drafting of the IC </w:delText>
        </w:r>
        <w:r w:rsidR="003D0046" w:rsidDel="00CA53C7">
          <w:delText xml:space="preserve">with input from the Workgroup members. </w:delText>
        </w:r>
      </w:del>
    </w:p>
    <w:p w14:paraId="7B9E5248" w14:textId="77777777" w:rsidR="00A96908" w:rsidRPr="001A7696" w:rsidRDefault="00A96908" w:rsidP="00A96908">
      <w:pPr>
        <w:jc w:val="both"/>
        <w:rPr>
          <w:b/>
          <w:bCs/>
          <w:sz w:val="28"/>
          <w:szCs w:val="28"/>
          <w:u w:val="single"/>
        </w:rPr>
      </w:pPr>
    </w:p>
    <w:p w14:paraId="03C79C74" w14:textId="77777777" w:rsidR="00A96908" w:rsidRDefault="00A96908" w:rsidP="00A96908">
      <w:pPr>
        <w:jc w:val="both"/>
        <w:rPr>
          <w:rFonts w:ascii="Arial" w:hAnsi="Arial" w:cs="Arial"/>
          <w:b/>
          <w:bCs/>
          <w:u w:val="single"/>
        </w:rPr>
      </w:pPr>
      <w:r w:rsidRPr="001A7696">
        <w:rPr>
          <w:rFonts w:ascii="Arial" w:hAnsi="Arial" w:cs="Arial"/>
          <w:b/>
          <w:bCs/>
          <w:u w:val="single"/>
        </w:rPr>
        <w:t>Additional Safeguards</w:t>
      </w:r>
    </w:p>
    <w:p w14:paraId="1BC9D134" w14:textId="77777777" w:rsidR="00A96908" w:rsidRPr="001A7696" w:rsidRDefault="00A96908" w:rsidP="00A96908">
      <w:pPr>
        <w:jc w:val="both"/>
        <w:rPr>
          <w:b/>
          <w:bCs/>
          <w:sz w:val="28"/>
          <w:szCs w:val="28"/>
          <w:u w:val="single"/>
        </w:rPr>
      </w:pPr>
    </w:p>
    <w:p w14:paraId="286B812C" w14:textId="77777777" w:rsidR="00A96908" w:rsidRPr="001A7696" w:rsidRDefault="00A96908" w:rsidP="00A96908">
      <w:pPr>
        <w:jc w:val="both"/>
        <w:rPr>
          <w:rFonts w:ascii="Arial" w:hAnsi="Arial" w:cs="Arial"/>
          <w:b/>
          <w:bCs/>
          <w:u w:val="single"/>
        </w:rPr>
      </w:pPr>
      <w:r w:rsidRPr="001A7696">
        <w:rPr>
          <w:rFonts w:ascii="Arial" w:hAnsi="Arial" w:cs="Arial"/>
          <w:b/>
          <w:bCs/>
          <w:u w:val="single"/>
        </w:rPr>
        <w:lastRenderedPageBreak/>
        <w:t xml:space="preserve">Additional Risks – License Changes </w:t>
      </w:r>
    </w:p>
    <w:p w14:paraId="3F474130" w14:textId="65B6D005" w:rsidR="00A96908" w:rsidRDefault="00A96908" w:rsidP="00A96908">
      <w:pPr>
        <w:jc w:val="both"/>
        <w:rPr>
          <w:b/>
          <w:bCs/>
          <w:sz w:val="28"/>
          <w:szCs w:val="28"/>
          <w:u w:val="single"/>
        </w:rPr>
      </w:pPr>
      <w:r>
        <w:t xml:space="preserve">The Proposer advised that, if CMP330/CMP374 is approved by the Authority, then licence changes </w:t>
      </w:r>
      <w:r w:rsidR="003D0046">
        <w:t xml:space="preserve">may </w:t>
      </w:r>
      <w:r>
        <w:t xml:space="preserve">be required. It was noted that the Price control T3 – commences April 2026 and this may cause some delays. </w:t>
      </w:r>
    </w:p>
    <w:p w14:paraId="40DE6381" w14:textId="77777777" w:rsidR="006A46D4" w:rsidRPr="00EF286D" w:rsidRDefault="006A46D4" w:rsidP="006A46D4">
      <w:pPr>
        <w:rPr>
          <w:i/>
          <w:color w:val="FF0000"/>
        </w:rPr>
      </w:pPr>
    </w:p>
    <w:p w14:paraId="2E9C1A04" w14:textId="77777777" w:rsidR="006A46D4" w:rsidRDefault="006A46D4" w:rsidP="00043548"/>
    <w:p w14:paraId="359ED03D" w14:textId="77777777" w:rsidR="006A46D4" w:rsidRDefault="006A46D4" w:rsidP="006A46D4">
      <w:pPr>
        <w:pStyle w:val="Heading2"/>
      </w:pPr>
      <w:bookmarkStart w:id="100" w:name="_Toc74204544"/>
      <w:r>
        <w:t>Legal text</w:t>
      </w:r>
      <w:bookmarkEnd w:id="100"/>
    </w:p>
    <w:p w14:paraId="28A78443" w14:textId="76BC65E0" w:rsidR="00CA7D4A" w:rsidRDefault="00CA7D4A" w:rsidP="00CA7D4A">
      <w:pPr>
        <w:pStyle w:val="ListParagraph"/>
        <w:keepLines/>
        <w:widowControl w:val="0"/>
        <w:tabs>
          <w:tab w:val="left" w:pos="1418"/>
        </w:tabs>
        <w:spacing w:before="0" w:line="264" w:lineRule="auto"/>
        <w:ind w:left="0"/>
        <w:rPr>
          <w:color w:val="000000"/>
          <w:highlight w:val="yellow"/>
          <w:lang w:eastAsia="en-US"/>
        </w:rPr>
      </w:pPr>
      <w:bookmarkStart w:id="101" w:name="_Hlk50542541"/>
      <w:r>
        <w:rPr>
          <w:color w:val="000000"/>
          <w:highlight w:val="yellow"/>
          <w:lang w:eastAsia="en-US"/>
        </w:rPr>
        <w:t xml:space="preserve">The legal text for this change can be found in Annex </w:t>
      </w:r>
      <w:ins w:id="102" w:author="Milly Lewis" w:date="2023-03-29T13:47:00Z">
        <w:r w:rsidR="00E552EC">
          <w:rPr>
            <w:color w:val="000000"/>
            <w:highlight w:val="yellow"/>
            <w:lang w:eastAsia="en-US"/>
          </w:rPr>
          <w:t>6</w:t>
        </w:r>
      </w:ins>
      <w:del w:id="103" w:author="Milly Lewis" w:date="2023-03-29T13:47:00Z">
        <w:r w:rsidDel="00E552EC">
          <w:rPr>
            <w:color w:val="000000"/>
            <w:highlight w:val="yellow"/>
            <w:lang w:eastAsia="en-US"/>
          </w:rPr>
          <w:delText>xx</w:delText>
        </w:r>
      </w:del>
      <w:r>
        <w:rPr>
          <w:color w:val="000000"/>
          <w:highlight w:val="yellow"/>
          <w:lang w:eastAsia="en-US"/>
        </w:rPr>
        <w:t>.</w:t>
      </w:r>
    </w:p>
    <w:p w14:paraId="3D89B87C"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p>
    <w:p w14:paraId="67774516" w14:textId="77777777" w:rsidR="00470B5B" w:rsidRPr="005603D9" w:rsidRDefault="00470B5B" w:rsidP="005603D9">
      <w:pPr>
        <w:pStyle w:val="CA6"/>
      </w:pPr>
      <w:bookmarkStart w:id="104" w:name="_Toc74204545"/>
      <w:bookmarkEnd w:id="101"/>
      <w:r w:rsidRPr="005603D9">
        <w:t>What is the impact of this change?</w:t>
      </w:r>
      <w:bookmarkEnd w:id="104"/>
    </w:p>
    <w:p w14:paraId="54424A53" w14:textId="77777777" w:rsidR="00CA59A1" w:rsidRPr="00AE46F6" w:rsidRDefault="00CA59A1" w:rsidP="00CA59A1">
      <w:pPr>
        <w:pStyle w:val="Heading2"/>
      </w:pPr>
      <w:bookmarkStart w:id="105" w:name="_Toc90643455"/>
      <w:r w:rsidRPr="00AE46F6">
        <w:t xml:space="preserve">Proposer’s </w:t>
      </w:r>
      <w:r>
        <w:t>a</w:t>
      </w:r>
      <w:r w:rsidRPr="00AE46F6">
        <w:t>ssessment against Code Objectives</w:t>
      </w:r>
      <w:bookmarkEnd w:id="105"/>
      <w:r w:rsidRPr="00AE46F6">
        <w:t xml:space="preserve"> </w:t>
      </w:r>
    </w:p>
    <w:p w14:paraId="65A2473D" w14:textId="1DE1B5D3" w:rsidR="003F7C8D" w:rsidRDefault="003F7C8D" w:rsidP="003F7C8D">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F7DC9" w:rsidRPr="005603D9" w14:paraId="13C9EF02" w14:textId="77777777" w:rsidTr="00364FAD">
        <w:trPr>
          <w:trHeight w:hRule="exact" w:val="561"/>
        </w:trPr>
        <w:tc>
          <w:tcPr>
            <w:tcW w:w="9493" w:type="dxa"/>
            <w:gridSpan w:val="2"/>
            <w:shd w:val="clear" w:color="auto" w:fill="F26522" w:themeFill="accent1"/>
            <w:vAlign w:val="center"/>
          </w:tcPr>
          <w:p w14:paraId="35338033" w14:textId="77777777" w:rsidR="006F7DC9" w:rsidRPr="009A206C" w:rsidRDefault="006F7DC9" w:rsidP="00364FAD">
            <w:pPr>
              <w:pStyle w:val="Heading3"/>
            </w:pPr>
            <w:bookmarkStart w:id="106" w:name="_Toc72419959"/>
            <w:bookmarkStart w:id="107" w:name="_Toc90643456"/>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106"/>
            <w:bookmarkEnd w:id="107"/>
            <w:r w:rsidRPr="009A206C">
              <w:rPr>
                <w:color w:val="FFFFFF" w:themeColor="background1"/>
              </w:rPr>
              <w:t xml:space="preserve">  </w:t>
            </w:r>
          </w:p>
        </w:tc>
      </w:tr>
      <w:tr w:rsidR="006F7DC9" w:rsidRPr="005603D9" w14:paraId="733669DE" w14:textId="77777777" w:rsidTr="00364FAD">
        <w:trPr>
          <w:trHeight w:val="397"/>
        </w:trPr>
        <w:tc>
          <w:tcPr>
            <w:tcW w:w="6478" w:type="dxa"/>
          </w:tcPr>
          <w:p w14:paraId="44E2E855" w14:textId="77777777" w:rsidR="006F7DC9" w:rsidRPr="00114732" w:rsidRDefault="006F7DC9" w:rsidP="00364FAD">
            <w:pPr>
              <w:rPr>
                <w:b/>
              </w:rPr>
            </w:pPr>
            <w:r w:rsidRPr="00114732">
              <w:rPr>
                <w:b/>
              </w:rPr>
              <w:t>Relevant Objective</w:t>
            </w:r>
          </w:p>
        </w:tc>
        <w:tc>
          <w:tcPr>
            <w:tcW w:w="3015" w:type="dxa"/>
          </w:tcPr>
          <w:p w14:paraId="4FF7DF18" w14:textId="77777777" w:rsidR="006F7DC9" w:rsidRPr="00114732" w:rsidRDefault="006F7DC9" w:rsidP="00364FAD">
            <w:pPr>
              <w:rPr>
                <w:b/>
              </w:rPr>
            </w:pPr>
            <w:r w:rsidRPr="00114732">
              <w:rPr>
                <w:b/>
              </w:rPr>
              <w:t>Identified impact</w:t>
            </w:r>
          </w:p>
        </w:tc>
      </w:tr>
      <w:tr w:rsidR="006F7DC9" w:rsidRPr="005603D9" w14:paraId="4D0067A9" w14:textId="77777777" w:rsidTr="00364FAD">
        <w:trPr>
          <w:trHeight w:val="397"/>
        </w:trPr>
        <w:tc>
          <w:tcPr>
            <w:tcW w:w="6478" w:type="dxa"/>
          </w:tcPr>
          <w:p w14:paraId="098854CD" w14:textId="77777777" w:rsidR="006F7DC9" w:rsidRPr="005603D9" w:rsidRDefault="006F7DC9" w:rsidP="00364FAD">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488983676"/>
              <w:placeholder>
                <w:docPart w:val="780B1759BDE243E792A97CCD0B45FE50"/>
              </w:placeholder>
              <w:dropDownList>
                <w:listItem w:displayText="Positive" w:value="Positive"/>
                <w:listItem w:displayText="Negative" w:value="Negative"/>
                <w:listItem w:displayText="Neutral" w:value="Neutral"/>
              </w:dropDownList>
            </w:sdtPr>
            <w:sdtEndPr>
              <w:rPr>
                <w:rStyle w:val="Boldnormaltext"/>
              </w:rPr>
            </w:sdtEndPr>
            <w:sdtContent>
              <w:p w14:paraId="4E29E65B" w14:textId="77777777" w:rsidR="006F7DC9" w:rsidRDefault="006F7DC9" w:rsidP="00364FAD">
                <w:r>
                  <w:rPr>
                    <w:rStyle w:val="Boldnormaltext"/>
                  </w:rPr>
                  <w:t>Positive</w:t>
                </w:r>
              </w:p>
            </w:sdtContent>
          </w:sdt>
          <w:sdt>
            <w:sdtPr>
              <w:alias w:val="Insert text"/>
              <w:tag w:val="Insert text"/>
              <w:id w:val="-254058859"/>
              <w:placeholder>
                <w:docPart w:val="10FBEB9B318546AA826BA6F1CE3EA1C4"/>
              </w:placeholder>
            </w:sdtPr>
            <w:sdtEndPr/>
            <w:sdtContent>
              <w:p w14:paraId="38771F81" w14:textId="77777777" w:rsidR="006F7DC9" w:rsidRPr="005603D9" w:rsidRDefault="006F7DC9" w:rsidP="00364FAD">
                <w:r>
                  <w:t>B</w:t>
                </w:r>
                <w:r w:rsidRPr="009856BA">
                  <w:t xml:space="preserve">y enabling new connectees to the transmission network </w:t>
                </w:r>
                <w:r>
                  <w:t xml:space="preserve">to potentially </w:t>
                </w:r>
                <w:r w:rsidRPr="009856BA">
                  <w:t>source a cheaper and/or quicker connection by opening up more Connection Assets to contestability</w:t>
                </w:r>
                <w:r>
                  <w:t>.</w:t>
                </w:r>
              </w:p>
            </w:sdtContent>
          </w:sdt>
        </w:tc>
      </w:tr>
      <w:tr w:rsidR="006F7DC9" w:rsidRPr="005603D9" w14:paraId="23BFD335" w14:textId="77777777" w:rsidTr="00364FAD">
        <w:trPr>
          <w:trHeight w:val="397"/>
        </w:trPr>
        <w:tc>
          <w:tcPr>
            <w:tcW w:w="6478" w:type="dxa"/>
          </w:tcPr>
          <w:p w14:paraId="2395A965" w14:textId="77777777" w:rsidR="006F7DC9" w:rsidRPr="005603D9" w:rsidRDefault="006F7DC9" w:rsidP="00364FAD">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32CE43F6992E47C4ABC2319B5871CAEB"/>
              </w:placeholder>
              <w:dropDownList>
                <w:listItem w:displayText="Positive" w:value="Positive"/>
                <w:listItem w:displayText="Negative" w:value="Negative"/>
                <w:listItem w:displayText="Neutral" w:value="Neutral"/>
              </w:dropDownList>
            </w:sdtPr>
            <w:sdtEndPr>
              <w:rPr>
                <w:rStyle w:val="Boldnormaltext"/>
              </w:rPr>
            </w:sdtEndPr>
            <w:sdtContent>
              <w:p w14:paraId="3F9049DA" w14:textId="77777777" w:rsidR="006F7DC9" w:rsidRDefault="006F7DC9" w:rsidP="00364FAD">
                <w:r>
                  <w:rPr>
                    <w:rStyle w:val="Boldnormaltext"/>
                  </w:rPr>
                  <w:t>Neutral</w:t>
                </w:r>
              </w:p>
            </w:sdtContent>
          </w:sdt>
          <w:p w14:paraId="1D6E18F3" w14:textId="77777777" w:rsidR="006F7DC9" w:rsidRPr="005603D9" w:rsidRDefault="006F7DC9" w:rsidP="00364FAD"/>
        </w:tc>
      </w:tr>
      <w:tr w:rsidR="006F7DC9" w:rsidRPr="005603D9" w14:paraId="4E35DDB8" w14:textId="77777777" w:rsidTr="00364FAD">
        <w:trPr>
          <w:trHeight w:val="397"/>
        </w:trPr>
        <w:tc>
          <w:tcPr>
            <w:tcW w:w="6478" w:type="dxa"/>
          </w:tcPr>
          <w:p w14:paraId="1116632F" w14:textId="77777777" w:rsidR="006F7DC9" w:rsidRPr="005603D9" w:rsidRDefault="006F7DC9" w:rsidP="00364FAD">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8C184B0A35594CEB865336D013D157C6"/>
              </w:placeholder>
              <w:dropDownList>
                <w:listItem w:displayText="Positive" w:value="Positive"/>
                <w:listItem w:displayText="Negative" w:value="Negative"/>
                <w:listItem w:displayText="Neutral" w:value="Neutral"/>
              </w:dropDownList>
            </w:sdtPr>
            <w:sdtEndPr>
              <w:rPr>
                <w:rStyle w:val="Boldnormaltext"/>
              </w:rPr>
            </w:sdtEndPr>
            <w:sdtContent>
              <w:p w14:paraId="22E7CE21" w14:textId="77777777" w:rsidR="006F7DC9" w:rsidRDefault="006F7DC9" w:rsidP="00364FAD">
                <w:r>
                  <w:rPr>
                    <w:rStyle w:val="Boldnormaltext"/>
                  </w:rPr>
                  <w:t>Positive</w:t>
                </w:r>
              </w:p>
            </w:sdtContent>
          </w:sdt>
          <w:sdt>
            <w:sdtPr>
              <w:alias w:val="Insert text"/>
              <w:tag w:val="Insert text"/>
              <w:id w:val="-1536581747"/>
              <w:placeholder>
                <w:docPart w:val="02ADE8C80900433F81BA20645501EC12"/>
              </w:placeholder>
            </w:sdtPr>
            <w:sdtEndPr/>
            <w:sdtContent>
              <w:p w14:paraId="31DB897A" w14:textId="77777777" w:rsidR="006F7DC9" w:rsidRPr="005603D9" w:rsidRDefault="006F7DC9" w:rsidP="00364FAD">
                <w:r>
                  <w:t>This introduces competition in building connection assets which results in the more efficient delivery of networks.</w:t>
                </w:r>
              </w:p>
            </w:sdtContent>
          </w:sdt>
        </w:tc>
      </w:tr>
      <w:tr w:rsidR="006F7DC9" w:rsidRPr="005603D9" w14:paraId="38CD85AE" w14:textId="77777777" w:rsidTr="00364FAD">
        <w:trPr>
          <w:trHeight w:val="397"/>
        </w:trPr>
        <w:tc>
          <w:tcPr>
            <w:tcW w:w="6478" w:type="dxa"/>
          </w:tcPr>
          <w:p w14:paraId="0387B1DE" w14:textId="77777777" w:rsidR="006F7DC9" w:rsidRPr="005603D9" w:rsidRDefault="006F7DC9" w:rsidP="00364FAD">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EC966EA48C7D4C5AB20BD8E291D4C5B1"/>
              </w:placeholder>
              <w:dropDownList>
                <w:listItem w:displayText="Positive" w:value="Positive"/>
                <w:listItem w:displayText="Negative" w:value="Negative"/>
                <w:listItem w:displayText="Neutral" w:value="Neutral"/>
              </w:dropDownList>
            </w:sdtPr>
            <w:sdtEndPr>
              <w:rPr>
                <w:rStyle w:val="Boldnormaltext"/>
              </w:rPr>
            </w:sdtEndPr>
            <w:sdtContent>
              <w:p w14:paraId="07BF32D8" w14:textId="77777777" w:rsidR="006F7DC9" w:rsidRDefault="006F7DC9" w:rsidP="00364FAD">
                <w:r>
                  <w:rPr>
                    <w:rStyle w:val="Boldnormaltext"/>
                  </w:rPr>
                  <w:t>Neutral</w:t>
                </w:r>
              </w:p>
            </w:sdtContent>
          </w:sdt>
          <w:p w14:paraId="4D0E4DDA" w14:textId="77777777" w:rsidR="006F7DC9" w:rsidRPr="005603D9" w:rsidRDefault="006F7DC9" w:rsidP="00364FAD"/>
        </w:tc>
      </w:tr>
      <w:tr w:rsidR="006F7DC9" w:rsidRPr="005603D9" w14:paraId="6F83A2AE" w14:textId="77777777" w:rsidTr="00364FAD">
        <w:trPr>
          <w:trHeight w:val="397"/>
        </w:trPr>
        <w:tc>
          <w:tcPr>
            <w:tcW w:w="6478" w:type="dxa"/>
          </w:tcPr>
          <w:p w14:paraId="3F8E23C0" w14:textId="77777777" w:rsidR="006F7DC9" w:rsidRPr="005603D9" w:rsidRDefault="006F7DC9" w:rsidP="00364FAD">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9C22F5A57D6A4D1CB5114F6B001C4518"/>
              </w:placeholder>
              <w:dropDownList>
                <w:listItem w:displayText="Positive" w:value="Positive"/>
                <w:listItem w:displayText="Negative" w:value="Negative"/>
                <w:listItem w:displayText="Neutral" w:value="Neutral"/>
              </w:dropDownList>
            </w:sdtPr>
            <w:sdtEndPr>
              <w:rPr>
                <w:rStyle w:val="Boldnormaltext"/>
              </w:rPr>
            </w:sdtEndPr>
            <w:sdtContent>
              <w:p w14:paraId="4AFE57CA" w14:textId="77777777" w:rsidR="006F7DC9" w:rsidRDefault="006F7DC9" w:rsidP="00364FAD">
                <w:r>
                  <w:rPr>
                    <w:rStyle w:val="Boldnormaltext"/>
                  </w:rPr>
                  <w:t>Neutral</w:t>
                </w:r>
              </w:p>
            </w:sdtContent>
          </w:sdt>
          <w:p w14:paraId="1A7AAE76" w14:textId="77777777" w:rsidR="006F7DC9" w:rsidRPr="005603D9" w:rsidRDefault="006F7DC9" w:rsidP="00364FAD"/>
        </w:tc>
      </w:tr>
      <w:tr w:rsidR="006F7DC9" w:rsidRPr="005603D9" w14:paraId="4A6F314D" w14:textId="77777777" w:rsidTr="00364FAD">
        <w:trPr>
          <w:trHeight w:val="397"/>
        </w:trPr>
        <w:tc>
          <w:tcPr>
            <w:tcW w:w="9493" w:type="dxa"/>
            <w:gridSpan w:val="2"/>
          </w:tcPr>
          <w:p w14:paraId="2804E7CC" w14:textId="77777777" w:rsidR="006F7DC9" w:rsidRPr="00FD2295" w:rsidRDefault="006F7DC9" w:rsidP="00364FAD">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xml:space="preserve">) is Regulation (EU) 2019/943 of the European Parliament and of the Council of 5 June 2019 on the internal market for </w:t>
            </w:r>
            <w:r w:rsidRPr="00067F08">
              <w:rPr>
                <w:sz w:val="24"/>
              </w:rPr>
              <w:lastRenderedPageBreak/>
              <w:t>electricity (recast) as it has effect immediately before IP completion day as read with the modifications set out in the SI 2020/1006.</w:t>
            </w:r>
          </w:p>
          <w:p w14:paraId="5F3D36E1" w14:textId="77777777" w:rsidR="006F7DC9" w:rsidRPr="005603D9" w:rsidRDefault="006F7DC9" w:rsidP="00364FAD"/>
        </w:tc>
      </w:tr>
    </w:tbl>
    <w:p w14:paraId="1D93DEBB" w14:textId="77777777" w:rsidR="00470B5B" w:rsidRPr="005603D9" w:rsidRDefault="00470B5B" w:rsidP="005603D9"/>
    <w:p w14:paraId="4CD4712B" w14:textId="77777777" w:rsidR="003F7C8D" w:rsidRPr="005603D9" w:rsidRDefault="003F7C8D" w:rsidP="00BD6374">
      <w:pPr>
        <w:pStyle w:val="Heading2"/>
      </w:pPr>
      <w:bookmarkStart w:id="108" w:name="_Toc74204546"/>
      <w:r w:rsidRPr="005603D9">
        <w:t>W</w:t>
      </w:r>
      <w:r>
        <w:t>orkgroup vote</w:t>
      </w:r>
      <w:bookmarkEnd w:id="108"/>
    </w:p>
    <w:p w14:paraId="0D06522B" w14:textId="6AB07D20" w:rsidR="00CA7D4A" w:rsidRDefault="00CA7D4A" w:rsidP="00CA7D4A">
      <w:pPr>
        <w:rPr>
          <w:rFonts w:cs="Arial"/>
          <w:bCs/>
          <w:kern w:val="32"/>
        </w:rPr>
      </w:pPr>
      <w:bookmarkStart w:id="109" w:name="_Hlk50542616"/>
      <w:r>
        <w:rPr>
          <w:rFonts w:cs="Arial"/>
          <w:bCs/>
          <w:kern w:val="32"/>
        </w:rPr>
        <w:t xml:space="preserve">The workgroup met on </w:t>
      </w:r>
      <w:ins w:id="110" w:author="Milly Lewis" w:date="2023-03-29T13:49:00Z">
        <w:r w:rsidR="00CA424B">
          <w:rPr>
            <w:rFonts w:cs="Arial"/>
            <w:bCs/>
            <w:kern w:val="32"/>
            <w:highlight w:val="yellow"/>
          </w:rPr>
          <w:t>XX</w:t>
        </w:r>
      </w:ins>
      <w:del w:id="111" w:author="Milly Lewis" w:date="2023-03-29T13:49:00Z">
        <w:r w:rsidR="008B3B36" w:rsidDel="00CA424B">
          <w:rPr>
            <w:rFonts w:cs="Arial"/>
            <w:bCs/>
            <w:kern w:val="32"/>
            <w:highlight w:val="yellow"/>
          </w:rPr>
          <w:delText>0</w:delText>
        </w:r>
        <w:r w:rsidR="004963E0" w:rsidDel="00CA424B">
          <w:rPr>
            <w:rFonts w:cs="Arial"/>
            <w:bCs/>
            <w:kern w:val="32"/>
            <w:highlight w:val="yellow"/>
          </w:rPr>
          <w:delText>6</w:delText>
        </w:r>
      </w:del>
      <w:r w:rsidR="008B3B36">
        <w:rPr>
          <w:rFonts w:cs="Arial"/>
          <w:bCs/>
          <w:kern w:val="32"/>
          <w:highlight w:val="yellow"/>
        </w:rPr>
        <w:t xml:space="preserve"> </w:t>
      </w:r>
      <w:r w:rsidR="004963E0">
        <w:rPr>
          <w:rFonts w:cs="Arial"/>
          <w:bCs/>
          <w:kern w:val="32"/>
          <w:highlight w:val="yellow"/>
        </w:rPr>
        <w:t>April</w:t>
      </w:r>
      <w:r w:rsidR="008B3B36">
        <w:rPr>
          <w:rFonts w:cs="Arial"/>
          <w:bCs/>
          <w:kern w:val="32"/>
          <w:highlight w:val="yellow"/>
        </w:rPr>
        <w:t xml:space="preserve"> 2023</w:t>
      </w:r>
      <w:r>
        <w:rPr>
          <w:rFonts w:cs="Arial"/>
          <w:bCs/>
          <w:kern w:val="32"/>
        </w:rPr>
        <w:t xml:space="preserve"> to carry out their workgroup vote. The full Workgroup vote can be found in </w:t>
      </w:r>
      <w:r>
        <w:rPr>
          <w:rFonts w:cs="Arial"/>
          <w:bCs/>
          <w:kern w:val="32"/>
          <w:highlight w:val="yellow"/>
        </w:rPr>
        <w:t xml:space="preserve">Annex </w:t>
      </w:r>
      <w:ins w:id="112" w:author="Milly Lewis" w:date="2023-03-29T13:47:00Z">
        <w:r w:rsidR="00E552EC">
          <w:rPr>
            <w:rFonts w:cs="Arial"/>
            <w:bCs/>
            <w:kern w:val="32"/>
            <w:highlight w:val="yellow"/>
          </w:rPr>
          <w:t>7</w:t>
        </w:r>
      </w:ins>
      <w:del w:id="113" w:author="Milly Lewis" w:date="2023-03-29T13:47:00Z">
        <w:r w:rsidDel="00E552EC">
          <w:rPr>
            <w:rFonts w:cs="Arial"/>
            <w:bCs/>
            <w:kern w:val="32"/>
            <w:highlight w:val="yellow"/>
          </w:rPr>
          <w:delText>X</w:delText>
        </w:r>
      </w:del>
      <w:r>
        <w:rPr>
          <w:rFonts w:cs="Arial"/>
          <w:bCs/>
          <w:kern w:val="32"/>
        </w:rPr>
        <w:t>. The table below provides a summary of the Workgroup members view on the best option to implement this change.</w:t>
      </w:r>
    </w:p>
    <w:p w14:paraId="468B0367" w14:textId="3CA5D50B" w:rsidR="00CA7D4A" w:rsidRDefault="00CA7D4A" w:rsidP="00CA7D4A">
      <w:pPr>
        <w:rPr>
          <w:rFonts w:cs="Arial"/>
          <w:bCs/>
          <w:kern w:val="32"/>
        </w:rPr>
      </w:pPr>
      <w:r>
        <w:rPr>
          <w:rFonts w:cs="Arial"/>
          <w:bCs/>
          <w:kern w:val="32"/>
        </w:rPr>
        <w:t>The Applicable Grid Code/CUSC (charging)/(non-charging)</w:t>
      </w:r>
      <w:r w:rsidR="00100534">
        <w:rPr>
          <w:rFonts w:cs="Arial"/>
          <w:bCs/>
          <w:kern w:val="32"/>
        </w:rPr>
        <w:t xml:space="preserve"> </w:t>
      </w:r>
      <w:r>
        <w:rPr>
          <w:rFonts w:cs="Arial"/>
          <w:bCs/>
          <w:kern w:val="32"/>
        </w:rPr>
        <w:t>Objectives are:</w:t>
      </w:r>
    </w:p>
    <w:p w14:paraId="5E0E60B4" w14:textId="77777777" w:rsidR="00CA7D4A" w:rsidRDefault="00CA7D4A" w:rsidP="00CA7D4A">
      <w:pPr>
        <w:rPr>
          <w:rFonts w:cs="Arial"/>
          <w:b/>
          <w:bCs/>
          <w:kern w:val="32"/>
        </w:rPr>
      </w:pPr>
      <w:r>
        <w:rPr>
          <w:rFonts w:cs="Arial"/>
          <w:b/>
          <w:bCs/>
          <w:kern w:val="32"/>
        </w:rPr>
        <w:t>CUSC charging objectives</w:t>
      </w:r>
    </w:p>
    <w:p w14:paraId="68A0D4DF" w14:textId="77777777" w:rsidR="00CA7D4A" w:rsidRDefault="00CA7D4A" w:rsidP="00CA7D4A">
      <w:pPr>
        <w:pStyle w:val="ListParagraph"/>
        <w:numPr>
          <w:ilvl w:val="0"/>
          <w:numId w:val="21"/>
        </w:numPr>
        <w:rPr>
          <w:rFonts w:cs="Arial"/>
          <w:bCs/>
          <w:kern w:val="32"/>
        </w:rPr>
      </w:pPr>
      <w:r>
        <w:rPr>
          <w:rFonts w:cs="Arial"/>
          <w:bCs/>
          <w:kern w:val="32"/>
        </w:rPr>
        <w:t>That compliance with the use of system charging methodology facilitates effective competition in the generation and supply of electricity and (so far as is consistent therewith) facilitates competition in the sale, distribution and purchase of electricity;</w:t>
      </w:r>
    </w:p>
    <w:p w14:paraId="7D135609" w14:textId="77777777" w:rsidR="00CA7D4A" w:rsidRDefault="00CA7D4A" w:rsidP="00CA7D4A">
      <w:pPr>
        <w:pStyle w:val="ListParagraph"/>
        <w:numPr>
          <w:ilvl w:val="0"/>
          <w:numId w:val="21"/>
        </w:numPr>
        <w:rPr>
          <w:rFonts w:cs="Arial"/>
          <w:bCs/>
          <w:kern w:val="32"/>
        </w:rPr>
      </w:pPr>
      <w:r>
        <w:rPr>
          <w:rFonts w:cs="Arial"/>
          <w:bCs/>
          <w:kern w:val="3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69D88E1B" w14:textId="77777777" w:rsidR="00CA7D4A" w:rsidRDefault="00CA7D4A" w:rsidP="00CA7D4A">
      <w:pPr>
        <w:pStyle w:val="ListParagraph"/>
        <w:numPr>
          <w:ilvl w:val="0"/>
          <w:numId w:val="21"/>
        </w:numPr>
        <w:rPr>
          <w:rFonts w:cs="Arial"/>
          <w:bCs/>
          <w:kern w:val="32"/>
        </w:rPr>
      </w:pPr>
      <w:r>
        <w:rPr>
          <w:rFonts w:cs="Arial"/>
          <w:bCs/>
          <w:kern w:val="32"/>
        </w:rPr>
        <w:t>That, so far as is consistent with sub-paragraphs (a) and (b), the use of system charging methodology, as far as is reasonably practicable, properly takes account of the developments in transmission licensees’ transmission businesses;</w:t>
      </w:r>
    </w:p>
    <w:p w14:paraId="33D07EF2" w14:textId="77777777" w:rsidR="00CA7D4A" w:rsidRDefault="00CA7D4A" w:rsidP="00CA7D4A">
      <w:pPr>
        <w:pStyle w:val="ListParagraph"/>
        <w:numPr>
          <w:ilvl w:val="0"/>
          <w:numId w:val="21"/>
        </w:numPr>
        <w:rPr>
          <w:rFonts w:cs="Arial"/>
          <w:bCs/>
          <w:kern w:val="32"/>
        </w:rPr>
      </w:pPr>
      <w:r>
        <w:rPr>
          <w:rFonts w:cs="Arial"/>
          <w:bCs/>
          <w:kern w:val="32"/>
        </w:rPr>
        <w:t>Compliance with the Electricity Regulation and any relevant legally binding decision of the European Commission and/or the Agency *; and</w:t>
      </w:r>
    </w:p>
    <w:p w14:paraId="60A2DB49" w14:textId="77777777" w:rsidR="00CA7D4A" w:rsidRDefault="00CA7D4A" w:rsidP="00CA7D4A">
      <w:pPr>
        <w:pStyle w:val="ListParagraph"/>
        <w:numPr>
          <w:ilvl w:val="0"/>
          <w:numId w:val="21"/>
        </w:numPr>
        <w:rPr>
          <w:rFonts w:cs="Arial"/>
        </w:rPr>
      </w:pPr>
      <w:r>
        <w:rPr>
          <w:rFonts w:cs="Arial"/>
          <w:bCs/>
          <w:kern w:val="32"/>
        </w:rPr>
        <w:t>To promote efficiency in the implementation and administration of the system charging methodology</w:t>
      </w:r>
    </w:p>
    <w:p w14:paraId="62C36366" w14:textId="77777777" w:rsidR="00CA7D4A" w:rsidRDefault="00CA7D4A" w:rsidP="00CA7D4A">
      <w:pPr>
        <w:rPr>
          <w:rFonts w:cs="Arial"/>
        </w:rPr>
      </w:pPr>
      <w:r>
        <w:rPr>
          <w:rFonts w:cs="Arial"/>
        </w:rPr>
        <w:t>*</w:t>
      </w:r>
      <w:r w:rsidR="00667A1B" w:rsidRPr="00667A1B">
        <w:rPr>
          <w:rFonts w:cs="Arial"/>
        </w:rPr>
        <w:t>The Electricity Regulation referred to in objective (</w:t>
      </w:r>
      <w:r w:rsidR="00667A1B">
        <w:rPr>
          <w:rFonts w:cs="Arial"/>
        </w:rPr>
        <w:t>d</w:t>
      </w:r>
      <w:r w:rsidR="00667A1B" w:rsidRPr="00667A1B">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p w14:paraId="7CA55E9B" w14:textId="77777777" w:rsidR="00CA7D4A" w:rsidRDefault="00CA7D4A" w:rsidP="00CA7D4A">
      <w:pPr>
        <w:rPr>
          <w:rFonts w:cs="Arial"/>
          <w:bCs/>
          <w:kern w:val="32"/>
        </w:rPr>
      </w:pPr>
    </w:p>
    <w:p w14:paraId="39437BCC" w14:textId="77777777" w:rsidR="00CA7D4A" w:rsidRDefault="00CA7D4A" w:rsidP="00CA7D4A">
      <w:pPr>
        <w:rPr>
          <w:rFonts w:cs="Times New Roman"/>
        </w:rPr>
      </w:pPr>
      <w:r>
        <w:t xml:space="preserve">The Workgroup concluded </w:t>
      </w:r>
      <w:r>
        <w:rPr>
          <w:highlight w:val="yellow"/>
        </w:rPr>
        <w:t>unanimously/by majority</w:t>
      </w:r>
      <w:r>
        <w:t xml:space="preserve"> that the </w:t>
      </w:r>
      <w:commentRangeStart w:id="114"/>
      <w:r>
        <w:t xml:space="preserve">Original and WACM1 </w:t>
      </w:r>
      <w:commentRangeEnd w:id="114"/>
      <w:r>
        <w:rPr>
          <w:rStyle w:val="CommentReference"/>
          <w:rFonts w:ascii="Arial" w:eastAsia="Times New Roman" w:hAnsi="Arial" w:cs="Times New Roman"/>
        </w:rPr>
        <w:commentReference w:id="114"/>
      </w:r>
      <w:r>
        <w:t>better facilitated the Applicable Objectives than the Baseline.</w:t>
      </w:r>
    </w:p>
    <w:p w14:paraId="6CF1200B"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4E84A7F3"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79672527"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5093D63"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1B94236C"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22BFCD4"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C8F2BE6" w14:textId="77777777" w:rsidR="00CA7D4A" w:rsidRDefault="00CA7D4A">
            <w:pPr>
              <w:rPr>
                <w:rFonts w:cs="Arial"/>
              </w:rPr>
            </w:pPr>
          </w:p>
        </w:tc>
      </w:tr>
      <w:tr w:rsidR="00CA7D4A" w14:paraId="19202FA9"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1D1FAC4B" w14:textId="77777777" w:rsidR="00CA7D4A" w:rsidRDefault="00CA7D4A">
            <w:pPr>
              <w:rPr>
                <w:rFonts w:cs="Arial"/>
              </w:rPr>
            </w:pPr>
            <w:r>
              <w:rPr>
                <w:rFonts w:cs="Arial"/>
              </w:rPr>
              <w:t>WACM1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63218CB7" w14:textId="77777777" w:rsidR="00CA7D4A" w:rsidRDefault="00CA7D4A">
            <w:pPr>
              <w:rPr>
                <w:rFonts w:cs="Arial"/>
              </w:rPr>
            </w:pPr>
          </w:p>
        </w:tc>
      </w:tr>
      <w:bookmarkEnd w:id="109"/>
    </w:tbl>
    <w:p w14:paraId="50752854" w14:textId="77777777" w:rsidR="00470B5B" w:rsidRPr="00B67596" w:rsidRDefault="00470B5B" w:rsidP="005603D9">
      <w:pPr>
        <w:rPr>
          <w:rFonts w:cs="Arial"/>
          <w:bCs/>
          <w:kern w:val="32"/>
        </w:rPr>
      </w:pPr>
    </w:p>
    <w:p w14:paraId="3998F090" w14:textId="77777777" w:rsidR="00470B5B" w:rsidRPr="005603D9" w:rsidRDefault="00470B5B" w:rsidP="009A206C">
      <w:pPr>
        <w:pStyle w:val="CA4"/>
      </w:pPr>
      <w:bookmarkStart w:id="115" w:name="_Toc74204547"/>
      <w:r w:rsidRPr="005603D9">
        <w:t>When will this change take place?</w:t>
      </w:r>
      <w:bookmarkEnd w:id="115"/>
    </w:p>
    <w:p w14:paraId="3B519A2E" w14:textId="77777777" w:rsidR="00470B5B" w:rsidRDefault="00470B5B" w:rsidP="00E47B59">
      <w:pPr>
        <w:pStyle w:val="Heading3"/>
      </w:pPr>
      <w:bookmarkStart w:id="116" w:name="_Toc74204548"/>
      <w:r w:rsidRPr="009A206C">
        <w:t>Implementation date</w:t>
      </w:r>
      <w:bookmarkEnd w:id="116"/>
    </w:p>
    <w:p w14:paraId="2141EC5D" w14:textId="1BBEF260" w:rsidR="00976263" w:rsidRPr="00A72B59" w:rsidRDefault="00F876C5" w:rsidP="00976263">
      <w:pPr>
        <w:spacing w:after="160" w:line="256" w:lineRule="auto"/>
        <w:rPr>
          <w:iCs/>
        </w:rPr>
      </w:pPr>
      <w:bookmarkStart w:id="117" w:name="_Toc74204549"/>
      <w:r>
        <w:rPr>
          <w:iCs/>
        </w:rPr>
        <w:t>6 months</w:t>
      </w:r>
      <w:r w:rsidR="00976263" w:rsidRPr="00A72B59">
        <w:rPr>
          <w:iCs/>
        </w:rPr>
        <w:t xml:space="preserve"> following the Authority’s decision. </w:t>
      </w:r>
    </w:p>
    <w:p w14:paraId="1831984B" w14:textId="77777777" w:rsidR="00470B5B" w:rsidRPr="009A206C" w:rsidRDefault="00470B5B" w:rsidP="009A206C">
      <w:pPr>
        <w:pStyle w:val="Heading3"/>
      </w:pPr>
      <w:r w:rsidRPr="009A206C">
        <w:t>Date decision required by</w:t>
      </w:r>
      <w:bookmarkEnd w:id="117"/>
    </w:p>
    <w:p w14:paraId="4DD5C1B3" w14:textId="77777777" w:rsidR="006544C2" w:rsidRPr="00B03599" w:rsidRDefault="006544C2" w:rsidP="006544C2">
      <w:pPr>
        <w:spacing w:after="160" w:line="256" w:lineRule="auto"/>
        <w:rPr>
          <w:iCs/>
        </w:rPr>
      </w:pPr>
      <w:bookmarkStart w:id="118" w:name="_Toc74204550"/>
      <w:r w:rsidRPr="00B03599">
        <w:rPr>
          <w:iCs/>
        </w:rPr>
        <w:t xml:space="preserve">A decision on CMP330/CMP374 is required as soon as practical following the Final Modification Report being submitted to the Authority. </w:t>
      </w:r>
    </w:p>
    <w:p w14:paraId="05AB86FC" w14:textId="77777777" w:rsidR="00470B5B" w:rsidRPr="009A206C" w:rsidRDefault="00470B5B" w:rsidP="009A206C">
      <w:pPr>
        <w:pStyle w:val="Heading3"/>
      </w:pPr>
      <w:r w:rsidRPr="009A206C">
        <w:lastRenderedPageBreak/>
        <w:t>Implementation approach</w:t>
      </w:r>
      <w:bookmarkEnd w:id="118"/>
    </w:p>
    <w:p w14:paraId="046942DA" w14:textId="77777777" w:rsidR="000C2105" w:rsidRPr="00B03599" w:rsidRDefault="000C2105" w:rsidP="000C2105">
      <w:pPr>
        <w:keepLines/>
        <w:widowControl w:val="0"/>
        <w:tabs>
          <w:tab w:val="left" w:pos="1418"/>
        </w:tabs>
        <w:spacing w:line="264" w:lineRule="auto"/>
      </w:pPr>
      <w:bookmarkStart w:id="119" w:name="_Workgroup_Consultation_1"/>
      <w:bookmarkStart w:id="120" w:name="_Toc74204551"/>
      <w:bookmarkEnd w:id="119"/>
      <w:r>
        <w:t>CMP330/CMP374 amends Section 14 of the CUSC, however changes to the STC/STCP’s are also required because of this proposal. It is essential that the Workgroup factor in the changes required to the STC to allow time for implementation.</w:t>
      </w:r>
    </w:p>
    <w:p w14:paraId="0A4261DF" w14:textId="77777777" w:rsidR="00470B5B" w:rsidRPr="005603D9" w:rsidRDefault="00470B5B" w:rsidP="009A206C">
      <w:pPr>
        <w:pStyle w:val="CA5"/>
      </w:pPr>
      <w:r w:rsidRPr="005603D9">
        <w:t>Interactions</w:t>
      </w:r>
      <w:bookmarkEnd w:id="1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B421BB" w14:paraId="4E600E2C" w14:textId="77777777" w:rsidTr="006277ED">
        <w:tc>
          <w:tcPr>
            <w:tcW w:w="2371" w:type="dxa"/>
          </w:tcPr>
          <w:p w14:paraId="2FB162AF" w14:textId="77777777" w:rsidR="00B421BB" w:rsidRDefault="00B421BB" w:rsidP="00B421BB">
            <w:r>
              <w:rPr>
                <w:rFonts w:ascii="MS Gothic" w:eastAsia="MS Gothic" w:hAnsi="MS Gothic" w:hint="eastAsia"/>
              </w:rPr>
              <w:t>☐</w:t>
            </w:r>
            <w:r>
              <w:t>Grid Code</w:t>
            </w:r>
          </w:p>
        </w:tc>
        <w:tc>
          <w:tcPr>
            <w:tcW w:w="2371" w:type="dxa"/>
          </w:tcPr>
          <w:p w14:paraId="43238FAB" w14:textId="77777777" w:rsidR="00B421BB" w:rsidRDefault="00B421BB" w:rsidP="00B421BB">
            <w:r>
              <w:rPr>
                <w:rFonts w:ascii="MS Gothic" w:eastAsia="MS Gothic" w:hAnsi="MS Gothic" w:hint="eastAsia"/>
              </w:rPr>
              <w:t>☐</w:t>
            </w:r>
            <w:r>
              <w:t>BSC</w:t>
            </w:r>
          </w:p>
        </w:tc>
        <w:tc>
          <w:tcPr>
            <w:tcW w:w="2372" w:type="dxa"/>
          </w:tcPr>
          <w:p w14:paraId="464B6086" w14:textId="61B25E8A" w:rsidR="00B421BB" w:rsidRDefault="00704867" w:rsidP="00B421BB">
            <w:sdt>
              <w:sdtPr>
                <w:rPr>
                  <w:rFonts w:ascii="MS Gothic" w:eastAsia="MS Gothic" w:hAnsi="MS Gothic" w:hint="eastAsia"/>
                </w:rPr>
                <w:id w:val="1279371120"/>
                <w14:checkbox>
                  <w14:checked w14:val="1"/>
                  <w14:checkedState w14:val="2612" w14:font="MS Gothic"/>
                  <w14:uncheckedState w14:val="2610" w14:font="MS Gothic"/>
                </w14:checkbox>
              </w:sdtPr>
              <w:sdtEndPr/>
              <w:sdtContent>
                <w:r w:rsidR="00B421BB">
                  <w:rPr>
                    <w:rFonts w:ascii="MS Gothic" w:eastAsia="MS Gothic" w:hAnsi="MS Gothic" w:hint="eastAsia"/>
                  </w:rPr>
                  <w:t>☒</w:t>
                </w:r>
              </w:sdtContent>
            </w:sdt>
            <w:r w:rsidR="00B421BB">
              <w:t>STC</w:t>
            </w:r>
          </w:p>
        </w:tc>
        <w:tc>
          <w:tcPr>
            <w:tcW w:w="2372" w:type="dxa"/>
          </w:tcPr>
          <w:p w14:paraId="54C2C082" w14:textId="77777777" w:rsidR="00B421BB" w:rsidRDefault="00B421BB" w:rsidP="00B421BB">
            <w:r>
              <w:rPr>
                <w:rFonts w:ascii="MS Gothic" w:eastAsia="MS Gothic" w:hAnsi="MS Gothic" w:hint="eastAsia"/>
              </w:rPr>
              <w:t>☐</w:t>
            </w:r>
            <w:r>
              <w:t>SQSS</w:t>
            </w:r>
          </w:p>
        </w:tc>
      </w:tr>
      <w:tr w:rsidR="00B421BB" w14:paraId="6AC4C6B7" w14:textId="77777777" w:rsidTr="006277ED">
        <w:tc>
          <w:tcPr>
            <w:tcW w:w="2371" w:type="dxa"/>
          </w:tcPr>
          <w:p w14:paraId="560C8ABF" w14:textId="77777777" w:rsidR="00B421BB" w:rsidRDefault="00B421BB" w:rsidP="00B421BB">
            <w:r>
              <w:rPr>
                <w:rFonts w:ascii="MS Gothic" w:eastAsia="MS Gothic" w:hAnsi="MS Gothic" w:hint="eastAsia"/>
              </w:rPr>
              <w:t>☐</w:t>
            </w:r>
            <w:r>
              <w:t xml:space="preserve">European Network Codes </w:t>
            </w:r>
          </w:p>
          <w:p w14:paraId="3A339648" w14:textId="77777777" w:rsidR="00B421BB" w:rsidRDefault="00B421BB" w:rsidP="00B421BB"/>
        </w:tc>
        <w:tc>
          <w:tcPr>
            <w:tcW w:w="2371" w:type="dxa"/>
          </w:tcPr>
          <w:p w14:paraId="68191A47" w14:textId="77777777" w:rsidR="00B421BB" w:rsidRDefault="00B421BB" w:rsidP="00B421BB">
            <w:r>
              <w:rPr>
                <w:rFonts w:ascii="MS Gothic" w:eastAsia="MS Gothic" w:hAnsi="MS Gothic" w:hint="eastAsia"/>
              </w:rPr>
              <w:t>☐</w:t>
            </w:r>
            <w:r w:rsidRPr="005603D9">
              <w:t xml:space="preserve"> </w:t>
            </w:r>
            <w:r>
              <w:t>EBR</w:t>
            </w:r>
            <w:r w:rsidRPr="005603D9">
              <w:t xml:space="preserve"> Article 18 T&amp;Cs</w:t>
            </w:r>
            <w:r>
              <w:rPr>
                <w:rStyle w:val="FootnoteReference"/>
              </w:rPr>
              <w:footnoteReference w:id="4"/>
            </w:r>
          </w:p>
        </w:tc>
        <w:tc>
          <w:tcPr>
            <w:tcW w:w="2372" w:type="dxa"/>
          </w:tcPr>
          <w:p w14:paraId="2611F2A2" w14:textId="77777777" w:rsidR="00B421BB" w:rsidRDefault="00B421BB" w:rsidP="00B421BB">
            <w:r>
              <w:rPr>
                <w:rFonts w:ascii="MS Gothic" w:eastAsia="MS Gothic" w:hAnsi="MS Gothic" w:hint="eastAsia"/>
              </w:rPr>
              <w:t>☐</w:t>
            </w:r>
            <w:r>
              <w:t>Other modifications</w:t>
            </w:r>
          </w:p>
          <w:p w14:paraId="1995E65A" w14:textId="77777777" w:rsidR="00B421BB" w:rsidRDefault="00B421BB" w:rsidP="00B421BB"/>
        </w:tc>
        <w:tc>
          <w:tcPr>
            <w:tcW w:w="2372" w:type="dxa"/>
          </w:tcPr>
          <w:p w14:paraId="26B2D8B3" w14:textId="77777777" w:rsidR="00B421BB" w:rsidRDefault="00B421BB" w:rsidP="00B421BB">
            <w:r>
              <w:rPr>
                <w:rFonts w:ascii="MS Gothic" w:eastAsia="MS Gothic" w:hAnsi="MS Gothic" w:hint="eastAsia"/>
              </w:rPr>
              <w:t>☐</w:t>
            </w:r>
            <w:r>
              <w:t>Other</w:t>
            </w:r>
          </w:p>
          <w:p w14:paraId="363001E0" w14:textId="77777777" w:rsidR="00B421BB" w:rsidRDefault="00B421BB" w:rsidP="00B421BB"/>
        </w:tc>
      </w:tr>
    </w:tbl>
    <w:p w14:paraId="2ADFF321" w14:textId="374BC567" w:rsidR="00A8503C" w:rsidDel="004A6672" w:rsidRDefault="00A8503C" w:rsidP="00A8503C">
      <w:pPr>
        <w:spacing w:after="160"/>
        <w:rPr>
          <w:del w:id="121" w:author="Milly Lewis" w:date="2023-03-01T10:44:00Z"/>
        </w:rPr>
      </w:pPr>
      <w:bookmarkStart w:id="122" w:name="_How_to_respond"/>
      <w:bookmarkEnd w:id="122"/>
      <w:r>
        <w:t xml:space="preserve">The STC and STCP’s will need to be amended to take account of the processes introduced under this modification to allow contestability. A consequential STC/STCP change </w:t>
      </w:r>
      <w:r w:rsidRPr="00B03599">
        <w:rPr>
          <w:i/>
          <w:iCs/>
        </w:rPr>
        <w:t>(</w:t>
      </w:r>
      <w:hyperlink r:id="rId19" w:history="1">
        <w:r w:rsidRPr="00FD0315">
          <w:rPr>
            <w:rStyle w:val="Hyperlink"/>
            <w:i/>
            <w:iCs/>
          </w:rPr>
          <w:t>CM079 ‘Consideration of STC/STCP changes in relation to CMP330/374’</w:t>
        </w:r>
      </w:hyperlink>
      <w:r w:rsidRPr="00B03599">
        <w:rPr>
          <w:i/>
          <w:iCs/>
        </w:rPr>
        <w:t xml:space="preserve">) </w:t>
      </w:r>
      <w:r>
        <w:t xml:space="preserve">has been raised. </w:t>
      </w:r>
    </w:p>
    <w:p w14:paraId="7FCED89E" w14:textId="70E0C593" w:rsidR="009A206C" w:rsidRPr="007A770E" w:rsidRDefault="003017F4" w:rsidP="00A8503C">
      <w:pPr>
        <w:spacing w:after="160"/>
      </w:pPr>
      <w:del w:id="123" w:author="Milly Lewis" w:date="2023-03-01T10:44:00Z">
        <w:r w:rsidDel="004A6672">
          <w:rPr>
            <w:rStyle w:val="normaltextrun"/>
            <w:rFonts w:ascii="Arial" w:hAnsi="Arial" w:cs="Arial"/>
            <w:b/>
            <w:bCs/>
            <w:color w:val="FFFFFF"/>
            <w:sz w:val="28"/>
            <w:szCs w:val="28"/>
            <w:shd w:val="clear" w:color="auto" w:fill="727274"/>
          </w:rPr>
          <w:br w:type="page"/>
        </w:r>
      </w:del>
      <w:bookmarkStart w:id="124" w:name="_Toc74204552"/>
      <w:r w:rsidR="00470B5B" w:rsidRPr="007A770E">
        <w:lastRenderedPageBreak/>
        <w:t>Acronyms, key terms and reference material</w:t>
      </w:r>
      <w:bookmarkEnd w:id="124"/>
    </w:p>
    <w:tbl>
      <w:tblPr>
        <w:tblStyle w:val="TableGrid"/>
        <w:tblW w:w="9493" w:type="dxa"/>
        <w:tblLook w:val="04A0" w:firstRow="1" w:lastRow="0" w:firstColumn="1" w:lastColumn="0" w:noHBand="0" w:noVBand="1"/>
      </w:tblPr>
      <w:tblGrid>
        <w:gridCol w:w="2547"/>
        <w:gridCol w:w="6946"/>
      </w:tblGrid>
      <w:tr w:rsidR="006A7F88" w:rsidRPr="005603D9" w14:paraId="4675BE7C" w14:textId="77777777" w:rsidTr="00364FAD">
        <w:tc>
          <w:tcPr>
            <w:tcW w:w="2547" w:type="dxa"/>
            <w:shd w:val="clear" w:color="auto" w:fill="727274" w:themeFill="text2"/>
          </w:tcPr>
          <w:p w14:paraId="205FB13B" w14:textId="77777777" w:rsidR="006A7F88" w:rsidRPr="009A206C" w:rsidRDefault="006A7F88" w:rsidP="00364FAD">
            <w:pPr>
              <w:rPr>
                <w:b/>
                <w:color w:val="FFFFFF" w:themeColor="background1"/>
              </w:rPr>
            </w:pPr>
            <w:r w:rsidRPr="009A206C">
              <w:rPr>
                <w:b/>
                <w:color w:val="FFFFFF" w:themeColor="background1"/>
              </w:rPr>
              <w:t>Acronym / key term</w:t>
            </w:r>
          </w:p>
        </w:tc>
        <w:tc>
          <w:tcPr>
            <w:tcW w:w="6946" w:type="dxa"/>
            <w:shd w:val="clear" w:color="auto" w:fill="727274" w:themeFill="text2"/>
          </w:tcPr>
          <w:p w14:paraId="121EE64C" w14:textId="77777777" w:rsidR="006A7F88" w:rsidRPr="009A206C" w:rsidRDefault="006A7F88" w:rsidP="00364FAD">
            <w:pPr>
              <w:rPr>
                <w:b/>
                <w:color w:val="FFFFFF" w:themeColor="background1"/>
              </w:rPr>
            </w:pPr>
            <w:r w:rsidRPr="009A206C">
              <w:rPr>
                <w:b/>
                <w:color w:val="FFFFFF" w:themeColor="background1"/>
              </w:rPr>
              <w:t>Meaning</w:t>
            </w:r>
          </w:p>
        </w:tc>
      </w:tr>
      <w:tr w:rsidR="006A7F88" w:rsidRPr="005603D9" w14:paraId="16A2D9C5" w14:textId="77777777" w:rsidTr="00364FAD">
        <w:tc>
          <w:tcPr>
            <w:tcW w:w="2547" w:type="dxa"/>
          </w:tcPr>
          <w:p w14:paraId="2E1982D3" w14:textId="77777777" w:rsidR="006A7F88" w:rsidRDefault="006A7F88" w:rsidP="00364FAD">
            <w:r>
              <w:t>BSC</w:t>
            </w:r>
          </w:p>
        </w:tc>
        <w:tc>
          <w:tcPr>
            <w:tcW w:w="6946" w:type="dxa"/>
          </w:tcPr>
          <w:p w14:paraId="23BCA216" w14:textId="77777777" w:rsidR="006A7F88" w:rsidRDefault="006A7F88" w:rsidP="00364FAD">
            <w:r>
              <w:t>Balancing and Settlement Code</w:t>
            </w:r>
          </w:p>
        </w:tc>
      </w:tr>
      <w:tr w:rsidR="006A7F88" w:rsidRPr="005603D9" w14:paraId="6C5A7BC1" w14:textId="77777777" w:rsidTr="00364FAD">
        <w:tc>
          <w:tcPr>
            <w:tcW w:w="2547" w:type="dxa"/>
          </w:tcPr>
          <w:p w14:paraId="008921C1" w14:textId="77777777" w:rsidR="006A7F88" w:rsidRPr="005603D9" w:rsidRDefault="006A7F88" w:rsidP="00364FAD">
            <w:r>
              <w:t>CMP</w:t>
            </w:r>
          </w:p>
        </w:tc>
        <w:tc>
          <w:tcPr>
            <w:tcW w:w="6946" w:type="dxa"/>
          </w:tcPr>
          <w:p w14:paraId="27E08BA8" w14:textId="77777777" w:rsidR="006A7F88" w:rsidRPr="005603D9" w:rsidRDefault="006A7F88" w:rsidP="00364FAD">
            <w:r>
              <w:t>CUSC Modification Proposal</w:t>
            </w:r>
          </w:p>
        </w:tc>
      </w:tr>
      <w:tr w:rsidR="006A7F88" w:rsidRPr="005603D9" w14:paraId="5953939B" w14:textId="77777777" w:rsidTr="00364FAD">
        <w:tc>
          <w:tcPr>
            <w:tcW w:w="2547" w:type="dxa"/>
          </w:tcPr>
          <w:p w14:paraId="664A8AA4" w14:textId="77777777" w:rsidR="006A7F88" w:rsidRPr="005603D9" w:rsidRDefault="006A7F88" w:rsidP="00364FAD">
            <w:r>
              <w:t>CUSC</w:t>
            </w:r>
          </w:p>
        </w:tc>
        <w:tc>
          <w:tcPr>
            <w:tcW w:w="6946" w:type="dxa"/>
          </w:tcPr>
          <w:p w14:paraId="54B5B0FC" w14:textId="77777777" w:rsidR="006A7F88" w:rsidRPr="005603D9" w:rsidRDefault="006A7F88" w:rsidP="00364FAD">
            <w:r>
              <w:t>Connection and Use of System Code</w:t>
            </w:r>
          </w:p>
        </w:tc>
      </w:tr>
      <w:tr w:rsidR="006A7F88" w:rsidRPr="005603D9" w14:paraId="199B575E" w14:textId="77777777" w:rsidTr="00364FAD">
        <w:tc>
          <w:tcPr>
            <w:tcW w:w="2547" w:type="dxa"/>
          </w:tcPr>
          <w:p w14:paraId="765275E6" w14:textId="77777777" w:rsidR="006A7F88" w:rsidRPr="005603D9" w:rsidRDefault="006A7F88" w:rsidP="00364FAD">
            <w:r>
              <w:t>EBR</w:t>
            </w:r>
          </w:p>
        </w:tc>
        <w:tc>
          <w:tcPr>
            <w:tcW w:w="6946" w:type="dxa"/>
          </w:tcPr>
          <w:p w14:paraId="5481FB87" w14:textId="77777777" w:rsidR="006A7F88" w:rsidRPr="005603D9" w:rsidRDefault="006A7F88" w:rsidP="00364FAD">
            <w:r>
              <w:t>Electricity Balancing Guideline</w:t>
            </w:r>
          </w:p>
        </w:tc>
      </w:tr>
      <w:tr w:rsidR="006A7F88" w:rsidRPr="005603D9" w14:paraId="080593D0" w14:textId="77777777" w:rsidTr="00364FAD">
        <w:tc>
          <w:tcPr>
            <w:tcW w:w="2547" w:type="dxa"/>
          </w:tcPr>
          <w:p w14:paraId="77736525" w14:textId="77777777" w:rsidR="006A7F88" w:rsidRPr="005603D9" w:rsidRDefault="006A7F88" w:rsidP="00364FAD">
            <w:r>
              <w:t>STC</w:t>
            </w:r>
          </w:p>
        </w:tc>
        <w:tc>
          <w:tcPr>
            <w:tcW w:w="6946" w:type="dxa"/>
          </w:tcPr>
          <w:p w14:paraId="20FC3EE5" w14:textId="77777777" w:rsidR="006A7F88" w:rsidRPr="005603D9" w:rsidRDefault="006A7F88" w:rsidP="00364FAD">
            <w:r>
              <w:t>System Operator Transmission Owner Code</w:t>
            </w:r>
          </w:p>
        </w:tc>
      </w:tr>
      <w:tr w:rsidR="006A7F88" w:rsidRPr="005603D9" w14:paraId="33EDC1AE" w14:textId="77777777" w:rsidTr="00364FAD">
        <w:tc>
          <w:tcPr>
            <w:tcW w:w="2547" w:type="dxa"/>
          </w:tcPr>
          <w:p w14:paraId="59044404" w14:textId="77777777" w:rsidR="006A7F88" w:rsidRDefault="006A7F88" w:rsidP="00364FAD">
            <w:r>
              <w:t>STCP</w:t>
            </w:r>
          </w:p>
        </w:tc>
        <w:tc>
          <w:tcPr>
            <w:tcW w:w="6946" w:type="dxa"/>
          </w:tcPr>
          <w:p w14:paraId="13B222CD" w14:textId="77777777" w:rsidR="006A7F88" w:rsidRDefault="006A7F88" w:rsidP="00364FAD">
            <w:r>
              <w:t>System Operator Transmission Owner Code Procedures</w:t>
            </w:r>
          </w:p>
        </w:tc>
      </w:tr>
      <w:tr w:rsidR="006A7F88" w:rsidRPr="005603D9" w14:paraId="6BC315C9" w14:textId="77777777" w:rsidTr="00364FAD">
        <w:tc>
          <w:tcPr>
            <w:tcW w:w="2547" w:type="dxa"/>
          </w:tcPr>
          <w:p w14:paraId="432BF452" w14:textId="77777777" w:rsidR="006A7F88" w:rsidRPr="005603D9" w:rsidRDefault="006A7F88" w:rsidP="00364FAD">
            <w:r>
              <w:t>SQSS</w:t>
            </w:r>
          </w:p>
        </w:tc>
        <w:tc>
          <w:tcPr>
            <w:tcW w:w="6946" w:type="dxa"/>
          </w:tcPr>
          <w:p w14:paraId="0848CBE7" w14:textId="77777777" w:rsidR="006A7F88" w:rsidRPr="005603D9" w:rsidRDefault="006A7F88" w:rsidP="00364FAD">
            <w:r>
              <w:t>Security and Quality of Supply Standards</w:t>
            </w:r>
          </w:p>
        </w:tc>
      </w:tr>
      <w:tr w:rsidR="006A7F88" w:rsidRPr="005603D9" w14:paraId="0286C3EB" w14:textId="77777777" w:rsidTr="00364FAD">
        <w:tc>
          <w:tcPr>
            <w:tcW w:w="2547" w:type="dxa"/>
          </w:tcPr>
          <w:p w14:paraId="3627BB0D" w14:textId="77777777" w:rsidR="006A7F88" w:rsidRPr="005603D9" w:rsidRDefault="006A7F88" w:rsidP="00364FAD">
            <w:r>
              <w:t>T&amp;Cs</w:t>
            </w:r>
          </w:p>
        </w:tc>
        <w:tc>
          <w:tcPr>
            <w:tcW w:w="6946" w:type="dxa"/>
          </w:tcPr>
          <w:p w14:paraId="2D3FC574" w14:textId="77777777" w:rsidR="006A7F88" w:rsidRPr="005603D9" w:rsidRDefault="006A7F88" w:rsidP="00364FAD">
            <w:r>
              <w:t>Terms and Conditions</w:t>
            </w:r>
          </w:p>
        </w:tc>
      </w:tr>
      <w:tr w:rsidR="006A7F88" w:rsidRPr="005603D9" w14:paraId="5AC282F6" w14:textId="77777777" w:rsidTr="00364FAD">
        <w:tc>
          <w:tcPr>
            <w:tcW w:w="2547" w:type="dxa"/>
          </w:tcPr>
          <w:p w14:paraId="0716BA82" w14:textId="77777777" w:rsidR="006A7F88" w:rsidRPr="005603D9" w:rsidRDefault="006A7F88" w:rsidP="00364FAD">
            <w:r>
              <w:t>ESO</w:t>
            </w:r>
          </w:p>
        </w:tc>
        <w:tc>
          <w:tcPr>
            <w:tcW w:w="6946" w:type="dxa"/>
          </w:tcPr>
          <w:p w14:paraId="0DFDC02F" w14:textId="77777777" w:rsidR="006A7F88" w:rsidRPr="005603D9" w:rsidRDefault="006A7F88" w:rsidP="00364FAD">
            <w:r>
              <w:t>Electricity System Operator</w:t>
            </w:r>
          </w:p>
        </w:tc>
      </w:tr>
      <w:tr w:rsidR="006A7F88" w:rsidRPr="005603D9" w14:paraId="79032BBD" w14:textId="77777777" w:rsidTr="00364FAD">
        <w:tc>
          <w:tcPr>
            <w:tcW w:w="2547" w:type="dxa"/>
          </w:tcPr>
          <w:p w14:paraId="7326F549" w14:textId="77777777" w:rsidR="006A7F88" w:rsidRPr="005603D9" w:rsidRDefault="006A7F88" w:rsidP="00364FAD">
            <w:r>
              <w:t>TO</w:t>
            </w:r>
          </w:p>
        </w:tc>
        <w:tc>
          <w:tcPr>
            <w:tcW w:w="6946" w:type="dxa"/>
          </w:tcPr>
          <w:p w14:paraId="389CF8D7" w14:textId="77777777" w:rsidR="006A7F88" w:rsidRPr="005603D9" w:rsidRDefault="006A7F88" w:rsidP="00364FAD">
            <w:r>
              <w:t>Transmission Owner</w:t>
            </w:r>
          </w:p>
        </w:tc>
      </w:tr>
      <w:tr w:rsidR="006A7F88" w:rsidRPr="005603D9" w14:paraId="65A561EF" w14:textId="77777777" w:rsidTr="00364FAD">
        <w:tc>
          <w:tcPr>
            <w:tcW w:w="2547" w:type="dxa"/>
          </w:tcPr>
          <w:p w14:paraId="09B1F77C" w14:textId="77777777" w:rsidR="006A7F88" w:rsidRPr="005603D9" w:rsidRDefault="006A7F88" w:rsidP="00364FAD">
            <w:r>
              <w:t>TNUoS</w:t>
            </w:r>
          </w:p>
        </w:tc>
        <w:tc>
          <w:tcPr>
            <w:tcW w:w="6946" w:type="dxa"/>
          </w:tcPr>
          <w:p w14:paraId="0B701369" w14:textId="77777777" w:rsidR="006A7F88" w:rsidRPr="005603D9" w:rsidRDefault="006A7F88" w:rsidP="00364FAD">
            <w:r w:rsidRPr="003A6874">
              <w:t>Transmission Network Use of System (TNUoS) Charges</w:t>
            </w:r>
          </w:p>
        </w:tc>
      </w:tr>
      <w:tr w:rsidR="006A7F88" w:rsidRPr="005603D9" w14:paraId="49247353" w14:textId="77777777" w:rsidTr="00364FAD">
        <w:tc>
          <w:tcPr>
            <w:tcW w:w="2547" w:type="dxa"/>
          </w:tcPr>
          <w:p w14:paraId="14AAEFE9" w14:textId="77777777" w:rsidR="006A7F88" w:rsidRPr="005603D9" w:rsidRDefault="006A7F88" w:rsidP="00364FAD">
            <w:r>
              <w:t>OFTO</w:t>
            </w:r>
          </w:p>
        </w:tc>
        <w:tc>
          <w:tcPr>
            <w:tcW w:w="6946" w:type="dxa"/>
          </w:tcPr>
          <w:p w14:paraId="7CC26833" w14:textId="77777777" w:rsidR="006A7F88" w:rsidRPr="005603D9" w:rsidRDefault="006A7F88" w:rsidP="00364FAD">
            <w:r w:rsidRPr="00F335CA">
              <w:t xml:space="preserve">Offshore </w:t>
            </w:r>
            <w:r>
              <w:t>T</w:t>
            </w:r>
            <w:r w:rsidRPr="00F335CA">
              <w:t xml:space="preserve">ransmission </w:t>
            </w:r>
            <w:r>
              <w:t>O</w:t>
            </w:r>
            <w:r w:rsidRPr="00F335CA">
              <w:t>wner</w:t>
            </w:r>
          </w:p>
        </w:tc>
      </w:tr>
      <w:tr w:rsidR="006A7F88" w:rsidRPr="005603D9" w14:paraId="2B786EFD" w14:textId="77777777" w:rsidTr="00364FAD">
        <w:tc>
          <w:tcPr>
            <w:tcW w:w="2547" w:type="dxa"/>
          </w:tcPr>
          <w:p w14:paraId="1669084D" w14:textId="77777777" w:rsidR="006A7F88" w:rsidRPr="005603D9" w:rsidRDefault="006A7F88" w:rsidP="00364FAD">
            <w:r>
              <w:t>BCA</w:t>
            </w:r>
          </w:p>
        </w:tc>
        <w:tc>
          <w:tcPr>
            <w:tcW w:w="6946" w:type="dxa"/>
          </w:tcPr>
          <w:p w14:paraId="567040F2" w14:textId="77777777" w:rsidR="006A7F88" w:rsidRPr="005603D9" w:rsidRDefault="006A7F88" w:rsidP="00364FAD">
            <w:r w:rsidRPr="00B976D9">
              <w:t>Bilateral Connection Agreement</w:t>
            </w:r>
          </w:p>
        </w:tc>
      </w:tr>
      <w:tr w:rsidR="006A7F88" w:rsidRPr="005603D9" w14:paraId="0168E703" w14:textId="77777777" w:rsidTr="00364FAD">
        <w:tc>
          <w:tcPr>
            <w:tcW w:w="2547" w:type="dxa"/>
          </w:tcPr>
          <w:p w14:paraId="4646A90A" w14:textId="77777777" w:rsidR="006A7F88" w:rsidRPr="005603D9" w:rsidRDefault="006A7F88" w:rsidP="00364FAD">
            <w:r>
              <w:t>CATO</w:t>
            </w:r>
          </w:p>
        </w:tc>
        <w:tc>
          <w:tcPr>
            <w:tcW w:w="6946" w:type="dxa"/>
          </w:tcPr>
          <w:p w14:paraId="1FCFC944" w14:textId="77777777" w:rsidR="006A7F88" w:rsidRPr="005603D9" w:rsidRDefault="006A7F88" w:rsidP="00364FAD">
            <w:r w:rsidRPr="00006EA1">
              <w:t xml:space="preserve">Competitively </w:t>
            </w:r>
            <w:r w:rsidRPr="00501D1D">
              <w:t>Appointed T</w:t>
            </w:r>
            <w:r>
              <w:t xml:space="preserve">ransmission </w:t>
            </w:r>
            <w:r w:rsidRPr="00501D1D">
              <w:t>O</w:t>
            </w:r>
            <w:r>
              <w:t>wners</w:t>
            </w:r>
          </w:p>
        </w:tc>
      </w:tr>
      <w:tr w:rsidR="006A7F88" w:rsidRPr="005603D9" w14:paraId="4CAAAF1F" w14:textId="77777777" w:rsidTr="00364FAD">
        <w:tc>
          <w:tcPr>
            <w:tcW w:w="2547" w:type="dxa"/>
          </w:tcPr>
          <w:p w14:paraId="3072FF22" w14:textId="77777777" w:rsidR="006A7F88" w:rsidRDefault="006A7F88" w:rsidP="00364FAD">
            <w:r>
              <w:t>USB</w:t>
            </w:r>
          </w:p>
        </w:tc>
        <w:tc>
          <w:tcPr>
            <w:tcW w:w="6946" w:type="dxa"/>
          </w:tcPr>
          <w:p w14:paraId="46B2992A" w14:textId="77777777" w:rsidR="006A7F88" w:rsidRPr="00006EA1" w:rsidRDefault="006A7F88" w:rsidP="00364FAD">
            <w:r>
              <w:t xml:space="preserve">User Self – Build </w:t>
            </w:r>
          </w:p>
        </w:tc>
      </w:tr>
    </w:tbl>
    <w:p w14:paraId="405C0687" w14:textId="77777777" w:rsidR="00470B5B" w:rsidRPr="005603D9" w:rsidRDefault="00470B5B" w:rsidP="005603D9"/>
    <w:p w14:paraId="25732E47" w14:textId="5A17AE57" w:rsidR="00470B5B" w:rsidRPr="005603D9" w:rsidDel="009D2BD4" w:rsidRDefault="00470B5B" w:rsidP="009A206C">
      <w:pPr>
        <w:pStyle w:val="Heading3"/>
        <w:rPr>
          <w:del w:id="125" w:author="Milly Lewis" w:date="2023-03-29T13:49:00Z"/>
        </w:rPr>
      </w:pPr>
      <w:bookmarkStart w:id="126" w:name="_Toc74204553"/>
      <w:del w:id="127" w:author="Milly Lewis" w:date="2023-03-29T13:49:00Z">
        <w:r w:rsidRPr="005603D9" w:rsidDel="009D2BD4">
          <w:delText>Reference material</w:delText>
        </w:r>
        <w:bookmarkEnd w:id="126"/>
      </w:del>
    </w:p>
    <w:p w14:paraId="4EC32D56" w14:textId="598837F0" w:rsidR="00470B5B" w:rsidDel="009D2BD4" w:rsidRDefault="00470B5B" w:rsidP="005603D9">
      <w:pPr>
        <w:rPr>
          <w:del w:id="128" w:author="Milly Lewis" w:date="2023-03-29T13:49:00Z"/>
        </w:rPr>
      </w:pPr>
    </w:p>
    <w:p w14:paraId="30AF2A63" w14:textId="59D6E773" w:rsidR="00F464CC" w:rsidDel="009D2BD4" w:rsidRDefault="00F464CC" w:rsidP="00FD71C8">
      <w:pPr>
        <w:pStyle w:val="ListParagraph"/>
        <w:rPr>
          <w:del w:id="129" w:author="Milly Lewis" w:date="2023-03-29T13:49:00Z"/>
        </w:rPr>
      </w:pPr>
    </w:p>
    <w:p w14:paraId="4AF9F241" w14:textId="247A0AE2" w:rsidR="009446C6" w:rsidDel="009D2BD4" w:rsidRDefault="009446C6" w:rsidP="00F464CC">
      <w:pPr>
        <w:rPr>
          <w:del w:id="130" w:author="Milly Lewis" w:date="2023-03-29T13:49:00Z"/>
        </w:rPr>
      </w:pPr>
    </w:p>
    <w:p w14:paraId="71CF7CBB" w14:textId="79004D59" w:rsidR="00AF0BDD" w:rsidDel="009D2BD4" w:rsidRDefault="00AF0BDD" w:rsidP="00AF0BDD">
      <w:pPr>
        <w:rPr>
          <w:del w:id="131" w:author="Milly Lewis" w:date="2023-03-29T13:49:00Z"/>
        </w:rPr>
      </w:pPr>
    </w:p>
    <w:p w14:paraId="3FF0F8F6" w14:textId="77777777" w:rsidR="00AF0BDD" w:rsidRPr="007A770E" w:rsidRDefault="00AF0BDD" w:rsidP="007A770E">
      <w:pPr>
        <w:pStyle w:val="CA7"/>
      </w:pPr>
      <w:bookmarkStart w:id="132" w:name="_Toc74204554"/>
      <w:r w:rsidRPr="007A770E">
        <w:t>Annexes</w:t>
      </w:r>
      <w:bookmarkEnd w:id="132"/>
    </w:p>
    <w:tbl>
      <w:tblPr>
        <w:tblStyle w:val="TableGrid1"/>
        <w:tblW w:w="9493" w:type="dxa"/>
        <w:tblLook w:val="04A0" w:firstRow="1" w:lastRow="0" w:firstColumn="1" w:lastColumn="0" w:noHBand="0" w:noVBand="1"/>
      </w:tblPr>
      <w:tblGrid>
        <w:gridCol w:w="2263"/>
        <w:gridCol w:w="7230"/>
      </w:tblGrid>
      <w:tr w:rsidR="003F3DDC" w:rsidRPr="00B27233" w14:paraId="172FECBE" w14:textId="77777777" w:rsidTr="00364FAD">
        <w:tc>
          <w:tcPr>
            <w:tcW w:w="2263" w:type="dxa"/>
            <w:shd w:val="clear" w:color="auto" w:fill="727274" w:themeFill="text2"/>
          </w:tcPr>
          <w:p w14:paraId="2EE54DA5" w14:textId="77777777" w:rsidR="003F3DDC" w:rsidRPr="00B27233" w:rsidRDefault="003F3DDC" w:rsidP="00364FAD">
            <w:pPr>
              <w:rPr>
                <w:b/>
                <w:color w:val="FFFFFF" w:themeColor="background1"/>
              </w:rPr>
            </w:pPr>
            <w:r>
              <w:rPr>
                <w:b/>
                <w:color w:val="FFFFFF" w:themeColor="background1"/>
              </w:rPr>
              <w:t>Annex</w:t>
            </w:r>
          </w:p>
        </w:tc>
        <w:tc>
          <w:tcPr>
            <w:tcW w:w="7230" w:type="dxa"/>
            <w:shd w:val="clear" w:color="auto" w:fill="727274" w:themeFill="text2"/>
          </w:tcPr>
          <w:p w14:paraId="2DE07687" w14:textId="77777777" w:rsidR="003F3DDC" w:rsidRPr="00B27233" w:rsidRDefault="003F3DDC" w:rsidP="00364FAD">
            <w:pPr>
              <w:rPr>
                <w:b/>
                <w:color w:val="FFFFFF" w:themeColor="background1"/>
              </w:rPr>
            </w:pPr>
            <w:r>
              <w:rPr>
                <w:b/>
                <w:color w:val="FFFFFF" w:themeColor="background1"/>
              </w:rPr>
              <w:t>Information</w:t>
            </w:r>
          </w:p>
        </w:tc>
      </w:tr>
      <w:tr w:rsidR="003F3DDC" w:rsidRPr="00B27233" w14:paraId="79B1D962" w14:textId="77777777" w:rsidTr="00364FAD">
        <w:tc>
          <w:tcPr>
            <w:tcW w:w="2263" w:type="dxa"/>
            <w:shd w:val="clear" w:color="auto" w:fill="auto"/>
          </w:tcPr>
          <w:p w14:paraId="2499E461" w14:textId="77777777" w:rsidR="003F3DDC" w:rsidRPr="006806B0" w:rsidRDefault="003F3DDC" w:rsidP="00364FAD">
            <w:r w:rsidRPr="006806B0">
              <w:t>Annex 1</w:t>
            </w:r>
          </w:p>
        </w:tc>
        <w:tc>
          <w:tcPr>
            <w:tcW w:w="7230" w:type="dxa"/>
            <w:shd w:val="clear" w:color="auto" w:fill="auto"/>
          </w:tcPr>
          <w:p w14:paraId="3EDB2F49" w14:textId="77777777" w:rsidR="003F3DDC" w:rsidRPr="006806B0" w:rsidRDefault="003F3DDC" w:rsidP="00364FAD">
            <w:r w:rsidRPr="006806B0">
              <w:t>Proposal form</w:t>
            </w:r>
            <w:r>
              <w:t>s</w:t>
            </w:r>
          </w:p>
        </w:tc>
      </w:tr>
      <w:tr w:rsidR="003F3DDC" w:rsidRPr="00B27233" w14:paraId="3FA0B385" w14:textId="77777777" w:rsidTr="00364FAD">
        <w:tc>
          <w:tcPr>
            <w:tcW w:w="2263" w:type="dxa"/>
            <w:shd w:val="clear" w:color="auto" w:fill="auto"/>
          </w:tcPr>
          <w:p w14:paraId="36ED8AF3" w14:textId="77777777" w:rsidR="003F3DDC" w:rsidRPr="006806B0" w:rsidRDefault="003F3DDC" w:rsidP="00364FAD">
            <w:r w:rsidRPr="006806B0">
              <w:t xml:space="preserve">Annex 2 </w:t>
            </w:r>
          </w:p>
        </w:tc>
        <w:tc>
          <w:tcPr>
            <w:tcW w:w="7230" w:type="dxa"/>
            <w:shd w:val="clear" w:color="auto" w:fill="auto"/>
          </w:tcPr>
          <w:p w14:paraId="51F859FA" w14:textId="77777777" w:rsidR="003F3DDC" w:rsidRPr="006806B0" w:rsidRDefault="003F3DDC" w:rsidP="00364FAD">
            <w:r w:rsidRPr="006806B0">
              <w:t xml:space="preserve">Terms of </w:t>
            </w:r>
            <w:r>
              <w:t>r</w:t>
            </w:r>
            <w:r w:rsidRPr="006806B0">
              <w:t>eference</w:t>
            </w:r>
          </w:p>
        </w:tc>
      </w:tr>
      <w:tr w:rsidR="003F3DDC" w:rsidRPr="00B27233" w14:paraId="6E2D7569" w14:textId="77777777" w:rsidTr="00364FAD">
        <w:tc>
          <w:tcPr>
            <w:tcW w:w="2263" w:type="dxa"/>
            <w:shd w:val="clear" w:color="auto" w:fill="auto"/>
          </w:tcPr>
          <w:p w14:paraId="1313DE25" w14:textId="77777777" w:rsidR="003F3DDC" w:rsidRPr="006806B0" w:rsidRDefault="003F3DDC" w:rsidP="00364FAD">
            <w:r w:rsidRPr="006806B0">
              <w:t xml:space="preserve">Annex </w:t>
            </w:r>
            <w:r>
              <w:t>3</w:t>
            </w:r>
          </w:p>
        </w:tc>
        <w:tc>
          <w:tcPr>
            <w:tcW w:w="7230" w:type="dxa"/>
            <w:shd w:val="clear" w:color="auto" w:fill="auto"/>
          </w:tcPr>
          <w:p w14:paraId="7C3DE956" w14:textId="77777777" w:rsidR="003F3DDC" w:rsidRPr="003964A4" w:rsidRDefault="003F3DDC" w:rsidP="00364FAD">
            <w:r w:rsidRPr="003964A4">
              <w:t xml:space="preserve">Scenarios Spreadsheet </w:t>
            </w:r>
          </w:p>
        </w:tc>
      </w:tr>
      <w:tr w:rsidR="003F3DDC" w:rsidRPr="00B27233" w14:paraId="0631AC17" w14:textId="77777777" w:rsidTr="00364FAD">
        <w:tc>
          <w:tcPr>
            <w:tcW w:w="2263" w:type="dxa"/>
            <w:shd w:val="clear" w:color="auto" w:fill="auto"/>
          </w:tcPr>
          <w:p w14:paraId="60FE3002" w14:textId="77777777" w:rsidR="003F3DDC" w:rsidRPr="006806B0" w:rsidRDefault="003F3DDC" w:rsidP="00364FAD">
            <w:r w:rsidRPr="000B0CB9">
              <w:t xml:space="preserve">Annex </w:t>
            </w:r>
            <w:r>
              <w:t>4</w:t>
            </w:r>
          </w:p>
        </w:tc>
        <w:tc>
          <w:tcPr>
            <w:tcW w:w="7230" w:type="dxa"/>
            <w:shd w:val="clear" w:color="auto" w:fill="auto"/>
          </w:tcPr>
          <w:p w14:paraId="1284A81A" w14:textId="49B63471" w:rsidR="003F3DDC" w:rsidRPr="006806B0" w:rsidRDefault="006C08E5" w:rsidP="00364FAD">
            <w:ins w:id="133" w:author="Milly Lewis" w:date="2023-03-29T12:39:00Z">
              <w:r>
                <w:t>Alternative Forms</w:t>
              </w:r>
            </w:ins>
          </w:p>
        </w:tc>
      </w:tr>
      <w:tr w:rsidR="003F3DDC" w:rsidRPr="00B27233" w14:paraId="58CC6E6C" w14:textId="77777777" w:rsidTr="00364FAD">
        <w:tc>
          <w:tcPr>
            <w:tcW w:w="2263" w:type="dxa"/>
            <w:shd w:val="clear" w:color="auto" w:fill="auto"/>
          </w:tcPr>
          <w:p w14:paraId="3AA39C23" w14:textId="77777777" w:rsidR="003F3DDC" w:rsidRPr="000B0CB9" w:rsidRDefault="003F3DDC" w:rsidP="00364FAD">
            <w:r>
              <w:t>Annex 5</w:t>
            </w:r>
          </w:p>
        </w:tc>
        <w:tc>
          <w:tcPr>
            <w:tcW w:w="7230" w:type="dxa"/>
            <w:shd w:val="clear" w:color="auto" w:fill="auto"/>
          </w:tcPr>
          <w:p w14:paraId="31A9C3E1" w14:textId="787B934E" w:rsidR="003F3DDC" w:rsidRDefault="00E552EC" w:rsidP="00364FAD">
            <w:ins w:id="134" w:author="Milly Lewis" w:date="2023-03-29T13:47:00Z">
              <w:r>
                <w:t>Workgroup Consultation Responses</w:t>
              </w:r>
            </w:ins>
          </w:p>
        </w:tc>
      </w:tr>
      <w:tr w:rsidR="003F3DDC" w:rsidRPr="00B27233" w14:paraId="671B564E" w14:textId="77777777" w:rsidTr="00364FAD">
        <w:tc>
          <w:tcPr>
            <w:tcW w:w="2263" w:type="dxa"/>
            <w:shd w:val="clear" w:color="auto" w:fill="auto"/>
          </w:tcPr>
          <w:p w14:paraId="35B4FD5A" w14:textId="77777777" w:rsidR="003F3DDC" w:rsidRPr="000B0CB9" w:rsidRDefault="003F3DDC" w:rsidP="00364FAD">
            <w:r>
              <w:t>Annex 6</w:t>
            </w:r>
          </w:p>
        </w:tc>
        <w:tc>
          <w:tcPr>
            <w:tcW w:w="7230" w:type="dxa"/>
            <w:shd w:val="clear" w:color="auto" w:fill="auto"/>
          </w:tcPr>
          <w:p w14:paraId="7B68308C" w14:textId="4868A77C" w:rsidR="003F3DDC" w:rsidRDefault="00E552EC" w:rsidP="00364FAD">
            <w:ins w:id="135" w:author="Milly Lewis" w:date="2023-03-29T13:47:00Z">
              <w:r>
                <w:t>Legal Text</w:t>
              </w:r>
            </w:ins>
          </w:p>
        </w:tc>
      </w:tr>
      <w:tr w:rsidR="003F3DDC" w:rsidRPr="00B27233" w14:paraId="0E84DE88" w14:textId="77777777" w:rsidTr="00364FAD">
        <w:tc>
          <w:tcPr>
            <w:tcW w:w="2263" w:type="dxa"/>
            <w:shd w:val="clear" w:color="auto" w:fill="auto"/>
          </w:tcPr>
          <w:p w14:paraId="1ECADA76" w14:textId="77777777" w:rsidR="003F3DDC" w:rsidRPr="000B0CB9" w:rsidRDefault="003F3DDC" w:rsidP="00364FAD">
            <w:r>
              <w:t>Annex 7</w:t>
            </w:r>
          </w:p>
        </w:tc>
        <w:tc>
          <w:tcPr>
            <w:tcW w:w="7230" w:type="dxa"/>
            <w:shd w:val="clear" w:color="auto" w:fill="auto"/>
          </w:tcPr>
          <w:p w14:paraId="672B9876" w14:textId="746EB6D3" w:rsidR="003F3DDC" w:rsidRDefault="009D2BD4" w:rsidP="00364FAD">
            <w:ins w:id="136" w:author="Milly Lewis" w:date="2023-03-29T13:49:00Z">
              <w:r>
                <w:t>Workgroup Vote</w:t>
              </w:r>
            </w:ins>
          </w:p>
        </w:tc>
      </w:tr>
    </w:tbl>
    <w:p w14:paraId="1B33CEEC" w14:textId="77777777" w:rsidR="00923426" w:rsidRPr="00923426" w:rsidRDefault="00923426" w:rsidP="00923426"/>
    <w:sectPr w:rsidR="00923426" w:rsidRPr="00923426" w:rsidSect="00FB5A3B">
      <w:headerReference w:type="default" r:id="rId20"/>
      <w:footerReference w:type="default" r:id="rId21"/>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5" w:author="Andy  Pace" w:date="2023-02-28T16:29:00Z" w:initials="AP">
    <w:p w14:paraId="3636F14E" w14:textId="77777777" w:rsidR="008A3018" w:rsidRDefault="008A3018" w:rsidP="009A44EB">
      <w:pPr>
        <w:pStyle w:val="CommentText"/>
      </w:pPr>
      <w:r>
        <w:rPr>
          <w:rStyle w:val="CommentReference"/>
        </w:rPr>
        <w:annotationRef/>
      </w:r>
      <w:r>
        <w:t xml:space="preserve">Should be at a fixed price, so this is not relevant </w:t>
      </w:r>
    </w:p>
  </w:comment>
  <w:comment w:id="114" w:author="Guidance" w:date="2020-09-08T14:36:00Z" w:initials="G">
    <w:p w14:paraId="24AF7F43" w14:textId="3CAA2C05" w:rsidR="00CA7D4A" w:rsidRDefault="00CA7D4A" w:rsidP="00CA7D4A">
      <w:pPr>
        <w:pStyle w:val="CommentText"/>
      </w:pPr>
      <w:r>
        <w:rPr>
          <w:rStyle w:val="CommentReference"/>
        </w:rPr>
        <w:annotationRef/>
      </w:r>
      <w:r>
        <w:t>Enter the proposals which the workgroup voted on to be better than the Baseline.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36F14E" w15:done="0"/>
  <w15:commentEx w15:paraId="24AF7F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8AA7E" w16cex:dateUtc="2023-02-28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36F14E" w16cid:durableId="27A8AA7E"/>
  <w16cid:commentId w16cid:paraId="24AF7F43" w16cid:durableId="238311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1360D" w14:textId="77777777" w:rsidR="006C4D56" w:rsidRDefault="006C4D56" w:rsidP="00B72663">
      <w:pPr>
        <w:spacing w:line="240" w:lineRule="auto"/>
      </w:pPr>
      <w:r>
        <w:separator/>
      </w:r>
    </w:p>
  </w:endnote>
  <w:endnote w:type="continuationSeparator" w:id="0">
    <w:p w14:paraId="11D28FEF" w14:textId="77777777" w:rsidR="006C4D56" w:rsidRDefault="006C4D56" w:rsidP="00B72663">
      <w:pPr>
        <w:spacing w:line="240" w:lineRule="auto"/>
      </w:pPr>
      <w:r>
        <w:continuationSeparator/>
      </w:r>
    </w:p>
  </w:endnote>
  <w:endnote w:type="continuationNotice" w:id="1">
    <w:p w14:paraId="52411620" w14:textId="77777777" w:rsidR="006C4D56" w:rsidRDefault="006C4D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0F0F"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AF308" w14:textId="77777777" w:rsidR="006C4D56" w:rsidRDefault="006C4D56" w:rsidP="00B72663">
      <w:pPr>
        <w:spacing w:line="240" w:lineRule="auto"/>
      </w:pPr>
      <w:r>
        <w:separator/>
      </w:r>
    </w:p>
  </w:footnote>
  <w:footnote w:type="continuationSeparator" w:id="0">
    <w:p w14:paraId="15EE8EA3" w14:textId="77777777" w:rsidR="006C4D56" w:rsidRDefault="006C4D56" w:rsidP="00B72663">
      <w:pPr>
        <w:spacing w:line="240" w:lineRule="auto"/>
      </w:pPr>
      <w:r>
        <w:continuationSeparator/>
      </w:r>
    </w:p>
  </w:footnote>
  <w:footnote w:type="continuationNotice" w:id="1">
    <w:p w14:paraId="455EE0C3" w14:textId="77777777" w:rsidR="006C4D56" w:rsidRDefault="006C4D56">
      <w:pPr>
        <w:spacing w:line="240" w:lineRule="auto"/>
      </w:pPr>
    </w:p>
  </w:footnote>
  <w:footnote w:id="2">
    <w:p w14:paraId="380429A1" w14:textId="77777777" w:rsidR="008B22DB" w:rsidRDefault="008B22DB" w:rsidP="008B22DB">
      <w:pPr>
        <w:pStyle w:val="FootnoteText"/>
      </w:pPr>
      <w:r>
        <w:rPr>
          <w:rStyle w:val="FootnoteReference"/>
        </w:rPr>
        <w:footnoteRef/>
      </w:r>
      <w:r>
        <w:t xml:space="preserve"> </w:t>
      </w:r>
      <w:r w:rsidRPr="00B7269F">
        <w:t>The Adoption Agreement will essentially be a contract between the connecting party and the Onshore TO and how those assets are then handed over to the Onshore TO.</w:t>
      </w:r>
    </w:p>
  </w:footnote>
  <w:footnote w:id="3">
    <w:p w14:paraId="12BDE925" w14:textId="77777777" w:rsidR="008B22DB" w:rsidRDefault="008B22DB" w:rsidP="008B22DB">
      <w:pPr>
        <w:pStyle w:val="FootnoteText"/>
      </w:pPr>
      <w:r>
        <w:rPr>
          <w:rStyle w:val="FootnoteReference"/>
        </w:rPr>
        <w:footnoteRef/>
      </w:r>
      <w:r>
        <w:t xml:space="preserve"> Contestable Assets are P</w:t>
      </w:r>
      <w:r w:rsidRPr="008F77E4">
        <w:rPr>
          <w:rStyle w:val="normaltextrun"/>
          <w:rFonts w:eastAsiaTheme="majorEastAsia" w:cs="Arial"/>
          <w:color w:val="222222"/>
          <w:shd w:val="clear" w:color="auto" w:fill="FFFFFF"/>
        </w:rPr>
        <w:t>lant and Apparatus that will be procured and/or constructed by a User</w:t>
      </w:r>
      <w:r>
        <w:rPr>
          <w:rStyle w:val="normaltextrun"/>
          <w:rFonts w:eastAsiaTheme="majorEastAsia" w:cs="Arial"/>
          <w:color w:val="222222"/>
          <w:shd w:val="clear" w:color="auto" w:fill="FFFFFF"/>
        </w:rPr>
        <w:t xml:space="preserve"> </w:t>
      </w:r>
      <w:r w:rsidRPr="008F77E4">
        <w:rPr>
          <w:rStyle w:val="normaltextrun"/>
          <w:rFonts w:eastAsiaTheme="majorEastAsia" w:cs="Arial"/>
          <w:color w:val="222222"/>
          <w:shd w:val="clear" w:color="auto" w:fill="FFFFFF"/>
        </w:rPr>
        <w:t>where the ownership of said Plant and Apparatus which will be transferred to a Relevant Transmission Licensee via an Adoption Agreement.</w:t>
      </w:r>
    </w:p>
  </w:footnote>
  <w:footnote w:id="4">
    <w:p w14:paraId="709325D0" w14:textId="77777777" w:rsidR="00B421BB" w:rsidRDefault="00B421BB" w:rsidP="006277ED">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w:t>
      </w:r>
      <w:r>
        <w:t>Electricity Balancing Regulation</w:t>
      </w:r>
      <w:r w:rsidRPr="005603D9">
        <w:t xml:space="preserve"> (</w:t>
      </w:r>
      <w:r>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327C" w14:textId="2C23AF48" w:rsidR="000E6646" w:rsidRDefault="009446C6" w:rsidP="000E6646">
    <w:pPr>
      <w:pStyle w:val="Header"/>
      <w:ind w:left="720" w:firstLine="720"/>
      <w:jc w:val="right"/>
    </w:pPr>
    <w:bookmarkStart w:id="137" w:name="_Hlk31876634"/>
    <w:bookmarkStart w:id="138" w:name="_Hlk31876635"/>
    <w:r>
      <w:tab/>
    </w:r>
    <w:bookmarkEnd w:id="137"/>
    <w:bookmarkEnd w:id="138"/>
    <w:r w:rsidR="004B767D">
      <w:t>Workgroup Report</w:t>
    </w:r>
    <w:r w:rsidR="000E6646">
      <w:t xml:space="preserve"> </w:t>
    </w:r>
    <w:r w:rsidR="001C0CEE">
      <w:t>CMP330/374</w:t>
    </w:r>
    <w:r w:rsidR="000E6646">
      <w:t xml:space="preserve"> </w:t>
    </w:r>
  </w:p>
  <w:p w14:paraId="0ECDBD4E" w14:textId="10866C87"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2A482171" wp14:editId="2C37B7C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F876C5">
      <w:t>2</w:t>
    </w:r>
    <w:del w:id="139" w:author="Milly Lewis" w:date="2023-03-29T14:54:00Z">
      <w:r w:rsidR="00F876C5" w:rsidDel="003E521E">
        <w:delText>3</w:delText>
      </w:r>
    </w:del>
    <w:ins w:id="140" w:author="Milly Lewis" w:date="2023-03-29T14:54:00Z">
      <w:r w:rsidR="0071583C">
        <w:t>0 April</w:t>
      </w:r>
    </w:ins>
    <w:del w:id="141" w:author="Milly Lewis" w:date="2023-03-29T14:54:00Z">
      <w:r w:rsidR="00F876C5" w:rsidDel="003E521E">
        <w:delText xml:space="preserve"> March</w:delText>
      </w:r>
    </w:del>
    <w:r w:rsidR="001F6597">
      <w:t xml:space="preserve"> </w:t>
    </w:r>
    <w:r w:rsidR="002C5FBB">
      <w:t>2023</w:t>
    </w:r>
  </w:p>
  <w:p w14:paraId="05E40F5D"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0586"/>
    <w:multiLevelType w:val="hybridMultilevel"/>
    <w:tmpl w:val="3432B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77318DB"/>
    <w:multiLevelType w:val="hybridMultilevel"/>
    <w:tmpl w:val="B89CA812"/>
    <w:lvl w:ilvl="0" w:tplc="BAE0AD30">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B3842C1"/>
    <w:multiLevelType w:val="hybridMultilevel"/>
    <w:tmpl w:val="682260AC"/>
    <w:lvl w:ilvl="0" w:tplc="24400B2E">
      <w:start w:val="1"/>
      <w:numFmt w:val="bullet"/>
      <w:lvlText w:val=""/>
      <w:lvlJc w:val="left"/>
      <w:pPr>
        <w:ind w:left="790" w:hanging="360"/>
      </w:pPr>
      <w:rPr>
        <w:rFonts w:ascii="Symbol" w:hAnsi="Symbol" w:hint="default"/>
        <w:b w:val="0"/>
        <w:bCs w:val="0"/>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511B6C"/>
    <w:multiLevelType w:val="hybridMultilevel"/>
    <w:tmpl w:val="DDF6E18C"/>
    <w:lvl w:ilvl="0" w:tplc="FFFFFFFF">
      <w:start w:val="1"/>
      <w:numFmt w:val="lowerLetter"/>
      <w:lvlText w:val="%1)"/>
      <w:lvlJc w:val="right"/>
      <w:pPr>
        <w:ind w:left="2062" w:hanging="360"/>
      </w:pPr>
      <w:rPr>
        <w:rFonts w:ascii="Arial" w:eastAsiaTheme="minorHAnsi" w:hAnsi="Arial" w:cs="Arial"/>
      </w:rPr>
    </w:lvl>
    <w:lvl w:ilvl="1" w:tplc="FFFFFFFF">
      <w:start w:val="1"/>
      <w:numFmt w:val="lowerLetter"/>
      <w:lvlText w:val="%2."/>
      <w:lvlJc w:val="left"/>
      <w:pPr>
        <w:ind w:left="2782" w:hanging="360"/>
      </w:pPr>
    </w:lvl>
    <w:lvl w:ilvl="2" w:tplc="FFFFFFFF">
      <w:start w:val="1"/>
      <w:numFmt w:val="lowerRoman"/>
      <w:lvlText w:val="%3."/>
      <w:lvlJc w:val="right"/>
      <w:pPr>
        <w:ind w:left="3502" w:hanging="180"/>
      </w:pPr>
    </w:lvl>
    <w:lvl w:ilvl="3" w:tplc="FFFFFFFF" w:tentative="1">
      <w:start w:val="1"/>
      <w:numFmt w:val="decimal"/>
      <w:lvlText w:val="%4."/>
      <w:lvlJc w:val="left"/>
      <w:pPr>
        <w:ind w:left="4222" w:hanging="360"/>
      </w:pPr>
    </w:lvl>
    <w:lvl w:ilvl="4" w:tplc="FFFFFFFF" w:tentative="1">
      <w:start w:val="1"/>
      <w:numFmt w:val="lowerLetter"/>
      <w:lvlText w:val="%5."/>
      <w:lvlJc w:val="left"/>
      <w:pPr>
        <w:ind w:left="4942" w:hanging="360"/>
      </w:pPr>
    </w:lvl>
    <w:lvl w:ilvl="5" w:tplc="FFFFFFFF" w:tentative="1">
      <w:start w:val="1"/>
      <w:numFmt w:val="lowerRoman"/>
      <w:lvlText w:val="%6."/>
      <w:lvlJc w:val="right"/>
      <w:pPr>
        <w:ind w:left="5662" w:hanging="180"/>
      </w:pPr>
    </w:lvl>
    <w:lvl w:ilvl="6" w:tplc="FFFFFFFF" w:tentative="1">
      <w:start w:val="1"/>
      <w:numFmt w:val="decimal"/>
      <w:lvlText w:val="%7."/>
      <w:lvlJc w:val="left"/>
      <w:pPr>
        <w:ind w:left="6382" w:hanging="360"/>
      </w:pPr>
    </w:lvl>
    <w:lvl w:ilvl="7" w:tplc="FFFFFFFF" w:tentative="1">
      <w:start w:val="1"/>
      <w:numFmt w:val="lowerLetter"/>
      <w:lvlText w:val="%8."/>
      <w:lvlJc w:val="left"/>
      <w:pPr>
        <w:ind w:left="7102" w:hanging="360"/>
      </w:pPr>
    </w:lvl>
    <w:lvl w:ilvl="8" w:tplc="FFFFFFFF" w:tentative="1">
      <w:start w:val="1"/>
      <w:numFmt w:val="lowerRoman"/>
      <w:lvlText w:val="%9."/>
      <w:lvlJc w:val="right"/>
      <w:pPr>
        <w:ind w:left="7822" w:hanging="180"/>
      </w:pPr>
    </w:lvl>
  </w:abstractNum>
  <w:abstractNum w:abstractNumId="12"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0F924C4"/>
    <w:multiLevelType w:val="hybridMultilevel"/>
    <w:tmpl w:val="6A0A8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460CCD"/>
    <w:multiLevelType w:val="hybridMultilevel"/>
    <w:tmpl w:val="6FB6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951981"/>
    <w:multiLevelType w:val="hybridMultilevel"/>
    <w:tmpl w:val="335CC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6E14FC"/>
    <w:multiLevelType w:val="hybridMultilevel"/>
    <w:tmpl w:val="8F7CF06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13"/>
  </w:num>
  <w:num w:numId="2">
    <w:abstractNumId w:val="3"/>
  </w:num>
  <w:num w:numId="3">
    <w:abstractNumId w:val="26"/>
  </w:num>
  <w:num w:numId="4">
    <w:abstractNumId w:val="27"/>
  </w:num>
  <w:num w:numId="5">
    <w:abstractNumId w:val="16"/>
  </w:num>
  <w:num w:numId="6">
    <w:abstractNumId w:val="9"/>
  </w:num>
  <w:num w:numId="7">
    <w:abstractNumId w:val="18"/>
  </w:num>
  <w:num w:numId="8">
    <w:abstractNumId w:val="2"/>
  </w:num>
  <w:num w:numId="9">
    <w:abstractNumId w:val="24"/>
  </w:num>
  <w:num w:numId="10">
    <w:abstractNumId w:val="7"/>
  </w:num>
  <w:num w:numId="11">
    <w:abstractNumId w:val="12"/>
  </w:num>
  <w:num w:numId="12">
    <w:abstractNumId w:val="21"/>
  </w:num>
  <w:num w:numId="13">
    <w:abstractNumId w:val="23"/>
  </w:num>
  <w:num w:numId="14">
    <w:abstractNumId w:val="31"/>
  </w:num>
  <w:num w:numId="15">
    <w:abstractNumId w:val="22"/>
  </w:num>
  <w:num w:numId="16">
    <w:abstractNumId w:val="14"/>
  </w:num>
  <w:num w:numId="17">
    <w:abstractNumId w:val="10"/>
  </w:num>
  <w:num w:numId="18">
    <w:abstractNumId w:val="20"/>
  </w:num>
  <w:num w:numId="19">
    <w:abstractNumId w:val="28"/>
  </w:num>
  <w:num w:numId="20">
    <w:abstractNumId w:val="1"/>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9"/>
  </w:num>
  <w:num w:numId="28">
    <w:abstractNumId w:val="0"/>
  </w:num>
  <w:num w:numId="29">
    <w:abstractNumId w:val="25"/>
  </w:num>
  <w:num w:numId="30">
    <w:abstractNumId w:val="5"/>
  </w:num>
  <w:num w:numId="31">
    <w:abstractNumId w:val="32"/>
  </w:num>
  <w:num w:numId="32">
    <w:abstractNumId w:val="17"/>
  </w:num>
  <w:num w:numId="33">
    <w:abstractNumId w:val="4"/>
  </w:num>
  <w:num w:numId="3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ly Lewis">
    <w15:presenceInfo w15:providerId="None" w15:userId="Milly Lewis"/>
  </w15:person>
  <w15:person w15:author="Andy  Pace">
    <w15:presenceInfo w15:providerId="AD" w15:userId="S::andy.pace@ep-techsolutions.com::8a2c1843-124d-47d3-a549-a35e6e5b487f"/>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433"/>
    <w:rsid w:val="00001E89"/>
    <w:rsid w:val="0001641F"/>
    <w:rsid w:val="000255AA"/>
    <w:rsid w:val="00043548"/>
    <w:rsid w:val="00050444"/>
    <w:rsid w:val="00054F28"/>
    <w:rsid w:val="00060B91"/>
    <w:rsid w:val="00061021"/>
    <w:rsid w:val="0007078A"/>
    <w:rsid w:val="0007611D"/>
    <w:rsid w:val="000B46A2"/>
    <w:rsid w:val="000B513F"/>
    <w:rsid w:val="000C2105"/>
    <w:rsid w:val="000C234D"/>
    <w:rsid w:val="000C7F65"/>
    <w:rsid w:val="000D61EF"/>
    <w:rsid w:val="000D74DF"/>
    <w:rsid w:val="000E0DC6"/>
    <w:rsid w:val="000E18C2"/>
    <w:rsid w:val="000E2957"/>
    <w:rsid w:val="000E6646"/>
    <w:rsid w:val="000E7929"/>
    <w:rsid w:val="000F0E64"/>
    <w:rsid w:val="000F26AE"/>
    <w:rsid w:val="000F7116"/>
    <w:rsid w:val="00100534"/>
    <w:rsid w:val="00112EC9"/>
    <w:rsid w:val="00113AC5"/>
    <w:rsid w:val="00114732"/>
    <w:rsid w:val="00120BBD"/>
    <w:rsid w:val="001243A6"/>
    <w:rsid w:val="00127422"/>
    <w:rsid w:val="00131780"/>
    <w:rsid w:val="00134127"/>
    <w:rsid w:val="0014503B"/>
    <w:rsid w:val="00153022"/>
    <w:rsid w:val="0015443F"/>
    <w:rsid w:val="0016198C"/>
    <w:rsid w:val="00161EBD"/>
    <w:rsid w:val="00163F3F"/>
    <w:rsid w:val="001654DE"/>
    <w:rsid w:val="00165A7D"/>
    <w:rsid w:val="00165E9B"/>
    <w:rsid w:val="00170B88"/>
    <w:rsid w:val="0017158C"/>
    <w:rsid w:val="00172C15"/>
    <w:rsid w:val="00180ECC"/>
    <w:rsid w:val="001960B5"/>
    <w:rsid w:val="001A10AC"/>
    <w:rsid w:val="001A56FD"/>
    <w:rsid w:val="001A61FB"/>
    <w:rsid w:val="001B4D16"/>
    <w:rsid w:val="001B67BB"/>
    <w:rsid w:val="001B7BC4"/>
    <w:rsid w:val="001C0CEE"/>
    <w:rsid w:val="001C731C"/>
    <w:rsid w:val="001D05D0"/>
    <w:rsid w:val="001D6FA3"/>
    <w:rsid w:val="001E1568"/>
    <w:rsid w:val="001E22EA"/>
    <w:rsid w:val="001E2D15"/>
    <w:rsid w:val="001F2C94"/>
    <w:rsid w:val="001F6597"/>
    <w:rsid w:val="00200103"/>
    <w:rsid w:val="00201813"/>
    <w:rsid w:val="00202454"/>
    <w:rsid w:val="00211F18"/>
    <w:rsid w:val="00212E1F"/>
    <w:rsid w:val="0021749E"/>
    <w:rsid w:val="00222DCF"/>
    <w:rsid w:val="00224793"/>
    <w:rsid w:val="002254FD"/>
    <w:rsid w:val="002328AA"/>
    <w:rsid w:val="0023774D"/>
    <w:rsid w:val="00242BC3"/>
    <w:rsid w:val="00243D34"/>
    <w:rsid w:val="00244B63"/>
    <w:rsid w:val="00245ACF"/>
    <w:rsid w:val="0025145C"/>
    <w:rsid w:val="00251E4A"/>
    <w:rsid w:val="002559B9"/>
    <w:rsid w:val="00255C98"/>
    <w:rsid w:val="00261D90"/>
    <w:rsid w:val="0026734E"/>
    <w:rsid w:val="00270BA6"/>
    <w:rsid w:val="00270F36"/>
    <w:rsid w:val="002729E3"/>
    <w:rsid w:val="002768D9"/>
    <w:rsid w:val="0029163A"/>
    <w:rsid w:val="00293CDF"/>
    <w:rsid w:val="00294408"/>
    <w:rsid w:val="00294C0F"/>
    <w:rsid w:val="0029743B"/>
    <w:rsid w:val="002A5369"/>
    <w:rsid w:val="002B17F9"/>
    <w:rsid w:val="002B3D9E"/>
    <w:rsid w:val="002C03E1"/>
    <w:rsid w:val="002C103E"/>
    <w:rsid w:val="002C44EC"/>
    <w:rsid w:val="002C5FBB"/>
    <w:rsid w:val="002C7437"/>
    <w:rsid w:val="002D28DB"/>
    <w:rsid w:val="002D67B6"/>
    <w:rsid w:val="002F2733"/>
    <w:rsid w:val="002F6341"/>
    <w:rsid w:val="003017F4"/>
    <w:rsid w:val="00332DFE"/>
    <w:rsid w:val="003332D9"/>
    <w:rsid w:val="00337740"/>
    <w:rsid w:val="0034456B"/>
    <w:rsid w:val="00346A99"/>
    <w:rsid w:val="0036285A"/>
    <w:rsid w:val="003647DA"/>
    <w:rsid w:val="00364FAD"/>
    <w:rsid w:val="00373651"/>
    <w:rsid w:val="0039436B"/>
    <w:rsid w:val="003A0208"/>
    <w:rsid w:val="003A2CD1"/>
    <w:rsid w:val="003B7929"/>
    <w:rsid w:val="003C1F79"/>
    <w:rsid w:val="003C64A8"/>
    <w:rsid w:val="003D0046"/>
    <w:rsid w:val="003D13EB"/>
    <w:rsid w:val="003E521E"/>
    <w:rsid w:val="003F3DDC"/>
    <w:rsid w:val="003F68B9"/>
    <w:rsid w:val="003F7C8D"/>
    <w:rsid w:val="00404334"/>
    <w:rsid w:val="00407886"/>
    <w:rsid w:val="004162CB"/>
    <w:rsid w:val="00417A30"/>
    <w:rsid w:val="00423A09"/>
    <w:rsid w:val="00424F13"/>
    <w:rsid w:val="00437253"/>
    <w:rsid w:val="0045560B"/>
    <w:rsid w:val="0047018C"/>
    <w:rsid w:val="00470B5B"/>
    <w:rsid w:val="00470FE1"/>
    <w:rsid w:val="00475FD2"/>
    <w:rsid w:val="004837E2"/>
    <w:rsid w:val="004864E6"/>
    <w:rsid w:val="00486A97"/>
    <w:rsid w:val="0049281A"/>
    <w:rsid w:val="00493239"/>
    <w:rsid w:val="00494910"/>
    <w:rsid w:val="004963E0"/>
    <w:rsid w:val="004A1380"/>
    <w:rsid w:val="004A5BF9"/>
    <w:rsid w:val="004A6672"/>
    <w:rsid w:val="004A6C31"/>
    <w:rsid w:val="004B0932"/>
    <w:rsid w:val="004B2DC2"/>
    <w:rsid w:val="004B767D"/>
    <w:rsid w:val="004C38D2"/>
    <w:rsid w:val="004C39E3"/>
    <w:rsid w:val="004D12C6"/>
    <w:rsid w:val="004D6C67"/>
    <w:rsid w:val="004E402B"/>
    <w:rsid w:val="004F10E6"/>
    <w:rsid w:val="004F369A"/>
    <w:rsid w:val="004F4375"/>
    <w:rsid w:val="00502540"/>
    <w:rsid w:val="00505BC3"/>
    <w:rsid w:val="00510045"/>
    <w:rsid w:val="00513BEF"/>
    <w:rsid w:val="00513DBF"/>
    <w:rsid w:val="00514EE2"/>
    <w:rsid w:val="00514EED"/>
    <w:rsid w:val="00517106"/>
    <w:rsid w:val="0052061F"/>
    <w:rsid w:val="005216D1"/>
    <w:rsid w:val="005310F4"/>
    <w:rsid w:val="00540807"/>
    <w:rsid w:val="005510F7"/>
    <w:rsid w:val="005529CA"/>
    <w:rsid w:val="005565B4"/>
    <w:rsid w:val="005603D9"/>
    <w:rsid w:val="00560E37"/>
    <w:rsid w:val="00564462"/>
    <w:rsid w:val="00566ABB"/>
    <w:rsid w:val="0056792D"/>
    <w:rsid w:val="005727FF"/>
    <w:rsid w:val="005764EC"/>
    <w:rsid w:val="005766CB"/>
    <w:rsid w:val="00577F40"/>
    <w:rsid w:val="00582A1A"/>
    <w:rsid w:val="00583DF8"/>
    <w:rsid w:val="00591634"/>
    <w:rsid w:val="00592099"/>
    <w:rsid w:val="00593CC1"/>
    <w:rsid w:val="0059567B"/>
    <w:rsid w:val="005959E0"/>
    <w:rsid w:val="005A18FC"/>
    <w:rsid w:val="005B778B"/>
    <w:rsid w:val="005C221F"/>
    <w:rsid w:val="005C34DD"/>
    <w:rsid w:val="005C388B"/>
    <w:rsid w:val="005C5ED9"/>
    <w:rsid w:val="005C5FB9"/>
    <w:rsid w:val="005D049C"/>
    <w:rsid w:val="005E188C"/>
    <w:rsid w:val="005E262E"/>
    <w:rsid w:val="005E3456"/>
    <w:rsid w:val="005E79AE"/>
    <w:rsid w:val="005F7701"/>
    <w:rsid w:val="0060171F"/>
    <w:rsid w:val="00601DDD"/>
    <w:rsid w:val="0060367A"/>
    <w:rsid w:val="00604BFB"/>
    <w:rsid w:val="00604C97"/>
    <w:rsid w:val="00607B1B"/>
    <w:rsid w:val="006100AC"/>
    <w:rsid w:val="0061232A"/>
    <w:rsid w:val="00616962"/>
    <w:rsid w:val="006219D8"/>
    <w:rsid w:val="00622F25"/>
    <w:rsid w:val="006277ED"/>
    <w:rsid w:val="0063394A"/>
    <w:rsid w:val="006350F3"/>
    <w:rsid w:val="006423C4"/>
    <w:rsid w:val="00644FFB"/>
    <w:rsid w:val="0065298C"/>
    <w:rsid w:val="006533F7"/>
    <w:rsid w:val="006544C2"/>
    <w:rsid w:val="00655C07"/>
    <w:rsid w:val="00657D3D"/>
    <w:rsid w:val="00662F0F"/>
    <w:rsid w:val="00667A1B"/>
    <w:rsid w:val="00681E1C"/>
    <w:rsid w:val="00690D22"/>
    <w:rsid w:val="006953BB"/>
    <w:rsid w:val="00696A5C"/>
    <w:rsid w:val="006A46D4"/>
    <w:rsid w:val="006A7F88"/>
    <w:rsid w:val="006B6009"/>
    <w:rsid w:val="006C072F"/>
    <w:rsid w:val="006C08E5"/>
    <w:rsid w:val="006C2553"/>
    <w:rsid w:val="006C258E"/>
    <w:rsid w:val="006C4D56"/>
    <w:rsid w:val="006D212A"/>
    <w:rsid w:val="006F1EF7"/>
    <w:rsid w:val="006F27D8"/>
    <w:rsid w:val="006F7DC9"/>
    <w:rsid w:val="0070195A"/>
    <w:rsid w:val="00704867"/>
    <w:rsid w:val="00714E8E"/>
    <w:rsid w:val="0071583C"/>
    <w:rsid w:val="00716992"/>
    <w:rsid w:val="007216FB"/>
    <w:rsid w:val="00727AF5"/>
    <w:rsid w:val="00737726"/>
    <w:rsid w:val="00740090"/>
    <w:rsid w:val="00751E50"/>
    <w:rsid w:val="007528D2"/>
    <w:rsid w:val="00756C77"/>
    <w:rsid w:val="007570C7"/>
    <w:rsid w:val="00764293"/>
    <w:rsid w:val="00771DE2"/>
    <w:rsid w:val="007770F2"/>
    <w:rsid w:val="00784122"/>
    <w:rsid w:val="00792F6B"/>
    <w:rsid w:val="00795251"/>
    <w:rsid w:val="007A2BBC"/>
    <w:rsid w:val="007A770E"/>
    <w:rsid w:val="007A7C2C"/>
    <w:rsid w:val="007B493A"/>
    <w:rsid w:val="007B5008"/>
    <w:rsid w:val="007C4BC8"/>
    <w:rsid w:val="007D6C8E"/>
    <w:rsid w:val="0080290C"/>
    <w:rsid w:val="00815843"/>
    <w:rsid w:val="008177CC"/>
    <w:rsid w:val="00820EAF"/>
    <w:rsid w:val="00823128"/>
    <w:rsid w:val="00833FC9"/>
    <w:rsid w:val="00836119"/>
    <w:rsid w:val="00836223"/>
    <w:rsid w:val="00837559"/>
    <w:rsid w:val="00840929"/>
    <w:rsid w:val="008460F7"/>
    <w:rsid w:val="00851176"/>
    <w:rsid w:val="008519EE"/>
    <w:rsid w:val="008633DA"/>
    <w:rsid w:val="00863991"/>
    <w:rsid w:val="008652B4"/>
    <w:rsid w:val="00866060"/>
    <w:rsid w:val="00872A32"/>
    <w:rsid w:val="00874F6A"/>
    <w:rsid w:val="00877A04"/>
    <w:rsid w:val="008837C4"/>
    <w:rsid w:val="00885BAE"/>
    <w:rsid w:val="008867A1"/>
    <w:rsid w:val="008905D8"/>
    <w:rsid w:val="00891A77"/>
    <w:rsid w:val="008978F6"/>
    <w:rsid w:val="008A23F4"/>
    <w:rsid w:val="008A3018"/>
    <w:rsid w:val="008B1B52"/>
    <w:rsid w:val="008B1CE9"/>
    <w:rsid w:val="008B22DB"/>
    <w:rsid w:val="008B3B36"/>
    <w:rsid w:val="008B5413"/>
    <w:rsid w:val="008C0353"/>
    <w:rsid w:val="008D2BD4"/>
    <w:rsid w:val="008E0179"/>
    <w:rsid w:val="008E1078"/>
    <w:rsid w:val="008E13FB"/>
    <w:rsid w:val="008E2468"/>
    <w:rsid w:val="008E3D3F"/>
    <w:rsid w:val="008E4743"/>
    <w:rsid w:val="008F0CED"/>
    <w:rsid w:val="008F19A7"/>
    <w:rsid w:val="008F19B4"/>
    <w:rsid w:val="008F6B2A"/>
    <w:rsid w:val="0090054B"/>
    <w:rsid w:val="009027DA"/>
    <w:rsid w:val="00903D12"/>
    <w:rsid w:val="00903EBA"/>
    <w:rsid w:val="00910115"/>
    <w:rsid w:val="009112D8"/>
    <w:rsid w:val="0091375E"/>
    <w:rsid w:val="0091783A"/>
    <w:rsid w:val="00922BD0"/>
    <w:rsid w:val="00923426"/>
    <w:rsid w:val="00924007"/>
    <w:rsid w:val="0092758C"/>
    <w:rsid w:val="00932A8E"/>
    <w:rsid w:val="009342DC"/>
    <w:rsid w:val="009343A4"/>
    <w:rsid w:val="009346A6"/>
    <w:rsid w:val="00936098"/>
    <w:rsid w:val="009446C6"/>
    <w:rsid w:val="009456D1"/>
    <w:rsid w:val="00950875"/>
    <w:rsid w:val="00951276"/>
    <w:rsid w:val="0096542B"/>
    <w:rsid w:val="00966DF4"/>
    <w:rsid w:val="00972B27"/>
    <w:rsid w:val="00973D5A"/>
    <w:rsid w:val="00975A35"/>
    <w:rsid w:val="00976263"/>
    <w:rsid w:val="009765EA"/>
    <w:rsid w:val="00982FBE"/>
    <w:rsid w:val="009831A6"/>
    <w:rsid w:val="009850A7"/>
    <w:rsid w:val="00986ED1"/>
    <w:rsid w:val="00990DD8"/>
    <w:rsid w:val="009A206C"/>
    <w:rsid w:val="009A7732"/>
    <w:rsid w:val="009B0AD1"/>
    <w:rsid w:val="009B6A95"/>
    <w:rsid w:val="009C1FAB"/>
    <w:rsid w:val="009C29E3"/>
    <w:rsid w:val="009C36B4"/>
    <w:rsid w:val="009C52A3"/>
    <w:rsid w:val="009C5530"/>
    <w:rsid w:val="009D2BD4"/>
    <w:rsid w:val="009D3CD2"/>
    <w:rsid w:val="009D57EB"/>
    <w:rsid w:val="009D6930"/>
    <w:rsid w:val="009E5216"/>
    <w:rsid w:val="009F588D"/>
    <w:rsid w:val="009F5DAD"/>
    <w:rsid w:val="00A044FA"/>
    <w:rsid w:val="00A1200C"/>
    <w:rsid w:val="00A132B4"/>
    <w:rsid w:val="00A139F5"/>
    <w:rsid w:val="00A14136"/>
    <w:rsid w:val="00A24464"/>
    <w:rsid w:val="00A25D09"/>
    <w:rsid w:val="00A27869"/>
    <w:rsid w:val="00A3267F"/>
    <w:rsid w:val="00A35A30"/>
    <w:rsid w:val="00A36433"/>
    <w:rsid w:val="00A37C7C"/>
    <w:rsid w:val="00A407B0"/>
    <w:rsid w:val="00A43F55"/>
    <w:rsid w:val="00A50C75"/>
    <w:rsid w:val="00A57385"/>
    <w:rsid w:val="00A63F4F"/>
    <w:rsid w:val="00A64DF4"/>
    <w:rsid w:val="00A659EF"/>
    <w:rsid w:val="00A664C0"/>
    <w:rsid w:val="00A70AD0"/>
    <w:rsid w:val="00A74296"/>
    <w:rsid w:val="00A747AE"/>
    <w:rsid w:val="00A74A94"/>
    <w:rsid w:val="00A74E36"/>
    <w:rsid w:val="00A76164"/>
    <w:rsid w:val="00A812C4"/>
    <w:rsid w:val="00A82D2E"/>
    <w:rsid w:val="00A83239"/>
    <w:rsid w:val="00A8503C"/>
    <w:rsid w:val="00A8564A"/>
    <w:rsid w:val="00A92798"/>
    <w:rsid w:val="00A96908"/>
    <w:rsid w:val="00AA25DB"/>
    <w:rsid w:val="00AB1535"/>
    <w:rsid w:val="00AC067A"/>
    <w:rsid w:val="00AC0DF8"/>
    <w:rsid w:val="00AC1063"/>
    <w:rsid w:val="00AC3756"/>
    <w:rsid w:val="00AD6C8E"/>
    <w:rsid w:val="00AD6D90"/>
    <w:rsid w:val="00AE1E56"/>
    <w:rsid w:val="00AE3043"/>
    <w:rsid w:val="00AE3BAD"/>
    <w:rsid w:val="00AE657B"/>
    <w:rsid w:val="00AF0BDD"/>
    <w:rsid w:val="00AF0CE3"/>
    <w:rsid w:val="00AF1438"/>
    <w:rsid w:val="00AF5EB5"/>
    <w:rsid w:val="00AF6A2B"/>
    <w:rsid w:val="00B05ADE"/>
    <w:rsid w:val="00B1477D"/>
    <w:rsid w:val="00B2143A"/>
    <w:rsid w:val="00B21C62"/>
    <w:rsid w:val="00B33BA5"/>
    <w:rsid w:val="00B421BB"/>
    <w:rsid w:val="00B44C61"/>
    <w:rsid w:val="00B509A3"/>
    <w:rsid w:val="00B52832"/>
    <w:rsid w:val="00B531A8"/>
    <w:rsid w:val="00B554B1"/>
    <w:rsid w:val="00B558CB"/>
    <w:rsid w:val="00B63726"/>
    <w:rsid w:val="00B65F80"/>
    <w:rsid w:val="00B67596"/>
    <w:rsid w:val="00B7116D"/>
    <w:rsid w:val="00B72663"/>
    <w:rsid w:val="00B74993"/>
    <w:rsid w:val="00B8492B"/>
    <w:rsid w:val="00B85154"/>
    <w:rsid w:val="00B865D0"/>
    <w:rsid w:val="00B86E24"/>
    <w:rsid w:val="00B93EAF"/>
    <w:rsid w:val="00B9422D"/>
    <w:rsid w:val="00BA440E"/>
    <w:rsid w:val="00BA6453"/>
    <w:rsid w:val="00BB2C41"/>
    <w:rsid w:val="00BB4E62"/>
    <w:rsid w:val="00BC51C8"/>
    <w:rsid w:val="00BD0ED2"/>
    <w:rsid w:val="00BD2DD6"/>
    <w:rsid w:val="00BD6374"/>
    <w:rsid w:val="00BE0981"/>
    <w:rsid w:val="00BE213C"/>
    <w:rsid w:val="00BE269B"/>
    <w:rsid w:val="00BE6E10"/>
    <w:rsid w:val="00BF47C0"/>
    <w:rsid w:val="00C02D56"/>
    <w:rsid w:val="00C02DE4"/>
    <w:rsid w:val="00C030E2"/>
    <w:rsid w:val="00C06491"/>
    <w:rsid w:val="00C13613"/>
    <w:rsid w:val="00C17B34"/>
    <w:rsid w:val="00C2197C"/>
    <w:rsid w:val="00C222E7"/>
    <w:rsid w:val="00C239D7"/>
    <w:rsid w:val="00C27F89"/>
    <w:rsid w:val="00C3241B"/>
    <w:rsid w:val="00C33D59"/>
    <w:rsid w:val="00C43F6D"/>
    <w:rsid w:val="00C4453C"/>
    <w:rsid w:val="00C52EC0"/>
    <w:rsid w:val="00C53337"/>
    <w:rsid w:val="00C6470E"/>
    <w:rsid w:val="00C672AD"/>
    <w:rsid w:val="00C83ED6"/>
    <w:rsid w:val="00C842EE"/>
    <w:rsid w:val="00C90271"/>
    <w:rsid w:val="00C92E92"/>
    <w:rsid w:val="00C973AE"/>
    <w:rsid w:val="00CA2326"/>
    <w:rsid w:val="00CA424B"/>
    <w:rsid w:val="00CA53C7"/>
    <w:rsid w:val="00CA5691"/>
    <w:rsid w:val="00CA59A1"/>
    <w:rsid w:val="00CA7D4A"/>
    <w:rsid w:val="00CB6A53"/>
    <w:rsid w:val="00CC2450"/>
    <w:rsid w:val="00CC6916"/>
    <w:rsid w:val="00CC69B0"/>
    <w:rsid w:val="00CC7884"/>
    <w:rsid w:val="00CD0E32"/>
    <w:rsid w:val="00CD466F"/>
    <w:rsid w:val="00CE5CBC"/>
    <w:rsid w:val="00CE6F55"/>
    <w:rsid w:val="00CF6F13"/>
    <w:rsid w:val="00D0178A"/>
    <w:rsid w:val="00D042E7"/>
    <w:rsid w:val="00D0594B"/>
    <w:rsid w:val="00D112CA"/>
    <w:rsid w:val="00D1347E"/>
    <w:rsid w:val="00D14CF7"/>
    <w:rsid w:val="00D20E29"/>
    <w:rsid w:val="00D24FEC"/>
    <w:rsid w:val="00D3031A"/>
    <w:rsid w:val="00D34CB9"/>
    <w:rsid w:val="00D65238"/>
    <w:rsid w:val="00D67029"/>
    <w:rsid w:val="00D74DDC"/>
    <w:rsid w:val="00D85065"/>
    <w:rsid w:val="00D92246"/>
    <w:rsid w:val="00DA2BBC"/>
    <w:rsid w:val="00DA6C38"/>
    <w:rsid w:val="00DB0BF2"/>
    <w:rsid w:val="00DB0E3D"/>
    <w:rsid w:val="00DB1489"/>
    <w:rsid w:val="00DB3438"/>
    <w:rsid w:val="00DC1364"/>
    <w:rsid w:val="00DC2DEB"/>
    <w:rsid w:val="00DC39DC"/>
    <w:rsid w:val="00DD5B70"/>
    <w:rsid w:val="00DF09D1"/>
    <w:rsid w:val="00DF2437"/>
    <w:rsid w:val="00E018D1"/>
    <w:rsid w:val="00E024B5"/>
    <w:rsid w:val="00E02DC4"/>
    <w:rsid w:val="00E0319F"/>
    <w:rsid w:val="00E11875"/>
    <w:rsid w:val="00E21978"/>
    <w:rsid w:val="00E22836"/>
    <w:rsid w:val="00E22A23"/>
    <w:rsid w:val="00E277C2"/>
    <w:rsid w:val="00E32767"/>
    <w:rsid w:val="00E34E29"/>
    <w:rsid w:val="00E41D6E"/>
    <w:rsid w:val="00E43130"/>
    <w:rsid w:val="00E46899"/>
    <w:rsid w:val="00E47B59"/>
    <w:rsid w:val="00E50137"/>
    <w:rsid w:val="00E52308"/>
    <w:rsid w:val="00E552EC"/>
    <w:rsid w:val="00E55782"/>
    <w:rsid w:val="00E608BB"/>
    <w:rsid w:val="00E6107E"/>
    <w:rsid w:val="00E70251"/>
    <w:rsid w:val="00E72FF0"/>
    <w:rsid w:val="00E80FE5"/>
    <w:rsid w:val="00E826BE"/>
    <w:rsid w:val="00E82719"/>
    <w:rsid w:val="00E83EC6"/>
    <w:rsid w:val="00E976A1"/>
    <w:rsid w:val="00EA0DFC"/>
    <w:rsid w:val="00EA4C5C"/>
    <w:rsid w:val="00EB7561"/>
    <w:rsid w:val="00EC31CF"/>
    <w:rsid w:val="00EC59DC"/>
    <w:rsid w:val="00EE4048"/>
    <w:rsid w:val="00EF286D"/>
    <w:rsid w:val="00EF5FB7"/>
    <w:rsid w:val="00F03711"/>
    <w:rsid w:val="00F053BC"/>
    <w:rsid w:val="00F1276A"/>
    <w:rsid w:val="00F16AD9"/>
    <w:rsid w:val="00F16C3F"/>
    <w:rsid w:val="00F24C0E"/>
    <w:rsid w:val="00F36416"/>
    <w:rsid w:val="00F42CFA"/>
    <w:rsid w:val="00F44CB8"/>
    <w:rsid w:val="00F464CC"/>
    <w:rsid w:val="00F47D97"/>
    <w:rsid w:val="00F63AB1"/>
    <w:rsid w:val="00F64477"/>
    <w:rsid w:val="00F67A13"/>
    <w:rsid w:val="00F748DD"/>
    <w:rsid w:val="00F76315"/>
    <w:rsid w:val="00F82FEA"/>
    <w:rsid w:val="00F83C09"/>
    <w:rsid w:val="00F85788"/>
    <w:rsid w:val="00F869C0"/>
    <w:rsid w:val="00F876C5"/>
    <w:rsid w:val="00FB510F"/>
    <w:rsid w:val="00FB5A3B"/>
    <w:rsid w:val="00FB7E14"/>
    <w:rsid w:val="00FC7012"/>
    <w:rsid w:val="00FD60FB"/>
    <w:rsid w:val="00FD71C8"/>
    <w:rsid w:val="00FD78D1"/>
    <w:rsid w:val="00FE07B5"/>
    <w:rsid w:val="00FE1AA8"/>
    <w:rsid w:val="00FE318E"/>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FAF73"/>
  <w15:chartTrackingRefBased/>
  <w15:docId w15:val="{CB267BAC-14D2-4442-8D77-64CDDA51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7B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63394A"/>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paragraph" w:customStyle="1" w:styleId="NumberedBullet1">
    <w:name w:val="Numbered Bullet 1"/>
    <w:basedOn w:val="BodyText"/>
    <w:uiPriority w:val="5"/>
    <w:qFormat/>
    <w:rsid w:val="00113AC5"/>
    <w:pPr>
      <w:spacing w:before="0" w:line="240" w:lineRule="auto"/>
      <w:ind w:left="284" w:hanging="284"/>
    </w:pPr>
    <w:rPr>
      <w:rFonts w:asciiTheme="minorHAnsi" w:eastAsiaTheme="minorHAnsi" w:hAnsiTheme="minorHAnsi" w:cstheme="minorBidi"/>
      <w:color w:val="454545" w:themeColor="text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nationalgrideso.com/industry-information/codes/connection-and-use-system-code-cusc-old/modifications/cmp376-inclusio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nationalgrideso.com/industry-information/codes/system-operator-transmission-owner-code-stc-old/modifications/cm079" TargetMode="External"/><Relationship Id="rId17" Type="http://schemas.openxmlformats.org/officeDocument/2006/relationships/hyperlink" Target="https://www.nationalgrideso.com/industry-information/codes/connection-and-use-system-code-cusc-old/modifications/cmp288cmp28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y.pace@energy-potential.com"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nationalgrideso.com/industry-information/codes/system-operator-transmission-owner-code-stc-old/modifications/cm07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Report%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2A11441D374D5D9FECBDE0266C6D24"/>
        <w:category>
          <w:name w:val="General"/>
          <w:gallery w:val="placeholder"/>
        </w:category>
        <w:types>
          <w:type w:val="bbPlcHdr"/>
        </w:types>
        <w:behaviors>
          <w:behavior w:val="content"/>
        </w:behaviors>
        <w:guid w:val="{58A655E2-5A58-4B9F-AB31-402206ABCC69}"/>
      </w:docPartPr>
      <w:docPartBody>
        <w:p w:rsidR="007339BB" w:rsidRDefault="008958E7">
          <w:pPr>
            <w:pStyle w:val="F32A11441D374D5D9FECBDE0266C6D24"/>
          </w:pPr>
          <w:r w:rsidRPr="00625C74">
            <w:rPr>
              <w:rStyle w:val="PlaceholderText"/>
            </w:rPr>
            <w:t>Click or tap to enter a date.</w:t>
          </w:r>
        </w:p>
      </w:docPartBody>
    </w:docPart>
    <w:docPart>
      <w:docPartPr>
        <w:name w:val="16AD947BEE094D4FA7E70DA999AFBBDA"/>
        <w:category>
          <w:name w:val="General"/>
          <w:gallery w:val="placeholder"/>
        </w:category>
        <w:types>
          <w:type w:val="bbPlcHdr"/>
        </w:types>
        <w:behaviors>
          <w:behavior w:val="content"/>
        </w:behaviors>
        <w:guid w:val="{8A27BFF5-483C-46E3-BE6A-1D5B97096A94}"/>
      </w:docPartPr>
      <w:docPartBody>
        <w:p w:rsidR="003971C4" w:rsidRDefault="007339BB" w:rsidP="007339BB">
          <w:pPr>
            <w:pStyle w:val="16AD947BEE094D4FA7E70DA999AFBBDA"/>
          </w:pPr>
          <w:r>
            <w:rPr>
              <w:rStyle w:val="PlaceholderText"/>
            </w:rPr>
            <w:t>[Your phone number]</w:t>
          </w:r>
        </w:p>
      </w:docPartBody>
    </w:docPart>
    <w:docPart>
      <w:docPartPr>
        <w:name w:val="31485F0B4BD04B0EB2CE42BCA98BB653"/>
        <w:category>
          <w:name w:val="General"/>
          <w:gallery w:val="placeholder"/>
        </w:category>
        <w:types>
          <w:type w:val="bbPlcHdr"/>
        </w:types>
        <w:behaviors>
          <w:behavior w:val="content"/>
        </w:behaviors>
        <w:guid w:val="{9126F0C2-A388-449E-B2CE-B6074D913CED}"/>
      </w:docPartPr>
      <w:docPartBody>
        <w:p w:rsidR="003971C4" w:rsidRDefault="007339BB" w:rsidP="007339BB">
          <w:pPr>
            <w:pStyle w:val="31485F0B4BD04B0EB2CE42BCA98BB653"/>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928364F37D4D436AAE5CD3174C3E33DD"/>
        <w:category>
          <w:name w:val="General"/>
          <w:gallery w:val="placeholder"/>
        </w:category>
        <w:types>
          <w:type w:val="bbPlcHdr"/>
        </w:types>
        <w:behaviors>
          <w:behavior w:val="content"/>
        </w:behaviors>
        <w:guid w:val="{86875E3E-F541-4440-97BA-D454BCCE89E3}"/>
      </w:docPartPr>
      <w:docPartBody>
        <w:p w:rsidR="003971C4" w:rsidRDefault="007339BB" w:rsidP="007339BB">
          <w:pPr>
            <w:pStyle w:val="928364F37D4D436AAE5CD3174C3E33DD"/>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780B1759BDE243E792A97CCD0B45FE50"/>
        <w:category>
          <w:name w:val="General"/>
          <w:gallery w:val="placeholder"/>
        </w:category>
        <w:types>
          <w:type w:val="bbPlcHdr"/>
        </w:types>
        <w:behaviors>
          <w:behavior w:val="content"/>
        </w:behaviors>
        <w:guid w:val="{409D91BB-BCDA-4F98-AA37-75B83FF45508}"/>
      </w:docPartPr>
      <w:docPartBody>
        <w:p w:rsidR="003971C4" w:rsidRDefault="007339BB" w:rsidP="007339BB">
          <w:pPr>
            <w:pStyle w:val="780B1759BDE243E792A97CCD0B45FE50"/>
          </w:pPr>
          <w:r w:rsidRPr="00625C74">
            <w:rPr>
              <w:rStyle w:val="PlaceholderText"/>
            </w:rPr>
            <w:t>Choose an item.</w:t>
          </w:r>
        </w:p>
      </w:docPartBody>
    </w:docPart>
    <w:docPart>
      <w:docPartPr>
        <w:name w:val="10FBEB9B318546AA826BA6F1CE3EA1C4"/>
        <w:category>
          <w:name w:val="General"/>
          <w:gallery w:val="placeholder"/>
        </w:category>
        <w:types>
          <w:type w:val="bbPlcHdr"/>
        </w:types>
        <w:behaviors>
          <w:behavior w:val="content"/>
        </w:behaviors>
        <w:guid w:val="{DC0286D4-60B7-422C-A4FD-3740CD9FEE6B}"/>
      </w:docPartPr>
      <w:docPartBody>
        <w:p w:rsidR="003971C4" w:rsidRDefault="007339BB" w:rsidP="007339BB">
          <w:pPr>
            <w:pStyle w:val="10FBEB9B318546AA826BA6F1CE3EA1C4"/>
          </w:pPr>
          <w:r>
            <w:rPr>
              <w:rStyle w:val="PlaceholderText"/>
            </w:rPr>
            <w:t>[Please provide your rationale]</w:t>
          </w:r>
        </w:p>
      </w:docPartBody>
    </w:docPart>
    <w:docPart>
      <w:docPartPr>
        <w:name w:val="32CE43F6992E47C4ABC2319B5871CAEB"/>
        <w:category>
          <w:name w:val="General"/>
          <w:gallery w:val="placeholder"/>
        </w:category>
        <w:types>
          <w:type w:val="bbPlcHdr"/>
        </w:types>
        <w:behaviors>
          <w:behavior w:val="content"/>
        </w:behaviors>
        <w:guid w:val="{52DCC995-04AD-4C31-B415-347307AE191B}"/>
      </w:docPartPr>
      <w:docPartBody>
        <w:p w:rsidR="003971C4" w:rsidRDefault="007339BB" w:rsidP="007339BB">
          <w:pPr>
            <w:pStyle w:val="32CE43F6992E47C4ABC2319B5871CAEB"/>
          </w:pPr>
          <w:r w:rsidRPr="00625C74">
            <w:rPr>
              <w:rStyle w:val="PlaceholderText"/>
            </w:rPr>
            <w:t>Choose an item.</w:t>
          </w:r>
        </w:p>
      </w:docPartBody>
    </w:docPart>
    <w:docPart>
      <w:docPartPr>
        <w:name w:val="8C184B0A35594CEB865336D013D157C6"/>
        <w:category>
          <w:name w:val="General"/>
          <w:gallery w:val="placeholder"/>
        </w:category>
        <w:types>
          <w:type w:val="bbPlcHdr"/>
        </w:types>
        <w:behaviors>
          <w:behavior w:val="content"/>
        </w:behaviors>
        <w:guid w:val="{1043E15F-FDF9-44E1-8AAA-F379236FFAA7}"/>
      </w:docPartPr>
      <w:docPartBody>
        <w:p w:rsidR="003971C4" w:rsidRDefault="007339BB" w:rsidP="007339BB">
          <w:pPr>
            <w:pStyle w:val="8C184B0A35594CEB865336D013D157C6"/>
          </w:pPr>
          <w:r w:rsidRPr="00625C74">
            <w:rPr>
              <w:rStyle w:val="PlaceholderText"/>
            </w:rPr>
            <w:t>Choose an item.</w:t>
          </w:r>
        </w:p>
      </w:docPartBody>
    </w:docPart>
    <w:docPart>
      <w:docPartPr>
        <w:name w:val="02ADE8C80900433F81BA20645501EC12"/>
        <w:category>
          <w:name w:val="General"/>
          <w:gallery w:val="placeholder"/>
        </w:category>
        <w:types>
          <w:type w:val="bbPlcHdr"/>
        </w:types>
        <w:behaviors>
          <w:behavior w:val="content"/>
        </w:behaviors>
        <w:guid w:val="{AE999917-B79F-406C-9DE9-7920CB18F321}"/>
      </w:docPartPr>
      <w:docPartBody>
        <w:p w:rsidR="003971C4" w:rsidRDefault="007339BB" w:rsidP="007339BB">
          <w:pPr>
            <w:pStyle w:val="02ADE8C80900433F81BA20645501EC12"/>
          </w:pPr>
          <w:r>
            <w:rPr>
              <w:rStyle w:val="PlaceholderText"/>
            </w:rPr>
            <w:t>[Please provide your rationale]</w:t>
          </w:r>
        </w:p>
      </w:docPartBody>
    </w:docPart>
    <w:docPart>
      <w:docPartPr>
        <w:name w:val="EC966EA48C7D4C5AB20BD8E291D4C5B1"/>
        <w:category>
          <w:name w:val="General"/>
          <w:gallery w:val="placeholder"/>
        </w:category>
        <w:types>
          <w:type w:val="bbPlcHdr"/>
        </w:types>
        <w:behaviors>
          <w:behavior w:val="content"/>
        </w:behaviors>
        <w:guid w:val="{DC70E881-F961-4A30-865F-949A92B1443F}"/>
      </w:docPartPr>
      <w:docPartBody>
        <w:p w:rsidR="003971C4" w:rsidRDefault="007339BB" w:rsidP="007339BB">
          <w:pPr>
            <w:pStyle w:val="EC966EA48C7D4C5AB20BD8E291D4C5B1"/>
          </w:pPr>
          <w:r w:rsidRPr="00625C74">
            <w:rPr>
              <w:rStyle w:val="PlaceholderText"/>
            </w:rPr>
            <w:t>Choose an item.</w:t>
          </w:r>
        </w:p>
      </w:docPartBody>
    </w:docPart>
    <w:docPart>
      <w:docPartPr>
        <w:name w:val="9C22F5A57D6A4D1CB5114F6B001C4518"/>
        <w:category>
          <w:name w:val="General"/>
          <w:gallery w:val="placeholder"/>
        </w:category>
        <w:types>
          <w:type w:val="bbPlcHdr"/>
        </w:types>
        <w:behaviors>
          <w:behavior w:val="content"/>
        </w:behaviors>
        <w:guid w:val="{4A67BACD-B07B-497E-8374-F2861370B195}"/>
      </w:docPartPr>
      <w:docPartBody>
        <w:p w:rsidR="003971C4" w:rsidRDefault="007339BB" w:rsidP="007339BB">
          <w:pPr>
            <w:pStyle w:val="9C22F5A57D6A4D1CB5114F6B001C4518"/>
          </w:pPr>
          <w:r w:rsidRPr="00625C74">
            <w:rPr>
              <w:rStyle w:val="PlaceholderText"/>
            </w:rPr>
            <w:t>Choose an item.</w:t>
          </w:r>
        </w:p>
      </w:docPartBody>
    </w:docPart>
    <w:docPart>
      <w:docPartPr>
        <w:name w:val="4109C01E356B49FAA3107A56BB942D32"/>
        <w:category>
          <w:name w:val="General"/>
          <w:gallery w:val="placeholder"/>
        </w:category>
        <w:types>
          <w:type w:val="bbPlcHdr"/>
        </w:types>
        <w:behaviors>
          <w:behavior w:val="content"/>
        </w:behaviors>
        <w:guid w:val="{B85BCADF-11C4-468E-B475-8C1DA1B2A667}"/>
      </w:docPartPr>
      <w:docPartBody>
        <w:p w:rsidR="00F1252B" w:rsidRDefault="007339BB">
          <w:pPr>
            <w:pStyle w:val="4109C01E356B49FAA3107A56BB942D32"/>
          </w:pPr>
          <w:r w:rsidRPr="00973D5A">
            <w:rPr>
              <w:rStyle w:val="PlaceholderText"/>
            </w:rPr>
            <w:t>youremail@.com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8E7"/>
    <w:rsid w:val="00104381"/>
    <w:rsid w:val="001759DB"/>
    <w:rsid w:val="0034201F"/>
    <w:rsid w:val="003971C4"/>
    <w:rsid w:val="00475BEA"/>
    <w:rsid w:val="0069103E"/>
    <w:rsid w:val="007339BB"/>
    <w:rsid w:val="008958E7"/>
    <w:rsid w:val="00B50FCE"/>
    <w:rsid w:val="00C024B1"/>
    <w:rsid w:val="00C9383E"/>
    <w:rsid w:val="00D26CB5"/>
    <w:rsid w:val="00DA256A"/>
    <w:rsid w:val="00F1252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39BB"/>
    <w:rPr>
      <w:color w:val="808080"/>
    </w:rPr>
  </w:style>
  <w:style w:type="paragraph" w:customStyle="1" w:styleId="F32A11441D374D5D9FECBDE0266C6D24">
    <w:name w:val="F32A11441D374D5D9FECBDE0266C6D24"/>
  </w:style>
  <w:style w:type="paragraph" w:customStyle="1" w:styleId="16AD947BEE094D4FA7E70DA999AFBBDA">
    <w:name w:val="16AD947BEE094D4FA7E70DA999AFBBDA"/>
    <w:rsid w:val="007339BB"/>
  </w:style>
  <w:style w:type="paragraph" w:customStyle="1" w:styleId="31485F0B4BD04B0EB2CE42BCA98BB653">
    <w:name w:val="31485F0B4BD04B0EB2CE42BCA98BB653"/>
    <w:rsid w:val="007339BB"/>
  </w:style>
  <w:style w:type="paragraph" w:customStyle="1" w:styleId="928364F37D4D436AAE5CD3174C3E33DD">
    <w:name w:val="928364F37D4D436AAE5CD3174C3E33DD"/>
    <w:rsid w:val="007339BB"/>
  </w:style>
  <w:style w:type="paragraph" w:customStyle="1" w:styleId="780B1759BDE243E792A97CCD0B45FE50">
    <w:name w:val="780B1759BDE243E792A97CCD0B45FE50"/>
    <w:rsid w:val="007339BB"/>
  </w:style>
  <w:style w:type="paragraph" w:customStyle="1" w:styleId="10FBEB9B318546AA826BA6F1CE3EA1C4">
    <w:name w:val="10FBEB9B318546AA826BA6F1CE3EA1C4"/>
    <w:rsid w:val="007339BB"/>
  </w:style>
  <w:style w:type="paragraph" w:customStyle="1" w:styleId="32CE43F6992E47C4ABC2319B5871CAEB">
    <w:name w:val="32CE43F6992E47C4ABC2319B5871CAEB"/>
    <w:rsid w:val="007339BB"/>
  </w:style>
  <w:style w:type="paragraph" w:customStyle="1" w:styleId="8C184B0A35594CEB865336D013D157C6">
    <w:name w:val="8C184B0A35594CEB865336D013D157C6"/>
    <w:rsid w:val="007339BB"/>
  </w:style>
  <w:style w:type="paragraph" w:customStyle="1" w:styleId="02ADE8C80900433F81BA20645501EC12">
    <w:name w:val="02ADE8C80900433F81BA20645501EC12"/>
    <w:rsid w:val="007339BB"/>
  </w:style>
  <w:style w:type="paragraph" w:customStyle="1" w:styleId="EC966EA48C7D4C5AB20BD8E291D4C5B1">
    <w:name w:val="EC966EA48C7D4C5AB20BD8E291D4C5B1"/>
    <w:rsid w:val="007339BB"/>
  </w:style>
  <w:style w:type="paragraph" w:customStyle="1" w:styleId="9C22F5A57D6A4D1CB5114F6B001C4518">
    <w:name w:val="9C22F5A57D6A4D1CB5114F6B001C4518"/>
    <w:rsid w:val="007339BB"/>
  </w:style>
  <w:style w:type="paragraph" w:customStyle="1" w:styleId="4109C01E356B49FAA3107A56BB942D32">
    <w:name w:val="4109C01E356B49FAA3107A56BB942D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0F9DC8-A673-46BE-B31B-64CA0920D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Report templatev7.dotx</Template>
  <TotalTime>164</TotalTime>
  <Pages>21</Pages>
  <Words>7712</Words>
  <Characters>43962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51571</CharactersWithSpaces>
  <SharedDoc>false</SharedDoc>
  <HLinks>
    <vt:vector size="168" baseType="variant">
      <vt:variant>
        <vt:i4>6422641</vt:i4>
      </vt:variant>
      <vt:variant>
        <vt:i4>147</vt:i4>
      </vt:variant>
      <vt:variant>
        <vt:i4>0</vt:i4>
      </vt:variant>
      <vt:variant>
        <vt:i4>5</vt:i4>
      </vt:variant>
      <vt:variant>
        <vt:lpwstr>https://www.nationalgrideso.com/industry-information/codes/system-operator-transmission-owner-code-stc-old/modifications/cm079</vt:lpwstr>
      </vt:variant>
      <vt:variant>
        <vt:lpwstr/>
      </vt:variant>
      <vt:variant>
        <vt:i4>5701654</vt:i4>
      </vt:variant>
      <vt:variant>
        <vt:i4>144</vt:i4>
      </vt:variant>
      <vt:variant>
        <vt:i4>0</vt:i4>
      </vt:variant>
      <vt:variant>
        <vt:i4>5</vt:i4>
      </vt:variant>
      <vt:variant>
        <vt:lpwstr>https://www.nationalgrideso.com/industry-information/codes/connection-and-use-system-code-cusc-old/modifications/cmp376-inclusion</vt:lpwstr>
      </vt:variant>
      <vt:variant>
        <vt:lpwstr/>
      </vt:variant>
      <vt:variant>
        <vt:i4>4194384</vt:i4>
      </vt:variant>
      <vt:variant>
        <vt:i4>141</vt:i4>
      </vt:variant>
      <vt:variant>
        <vt:i4>0</vt:i4>
      </vt:variant>
      <vt:variant>
        <vt:i4>5</vt:i4>
      </vt:variant>
      <vt:variant>
        <vt:lpwstr>https://www.nationalgrideso.com/industry-information/codes/connection-and-use-system-code-cusc-old/modifications/cmp288cmp289</vt:lpwstr>
      </vt:variant>
      <vt:variant>
        <vt:lpwstr/>
      </vt:variant>
      <vt:variant>
        <vt:i4>6422641</vt:i4>
      </vt:variant>
      <vt:variant>
        <vt:i4>138</vt:i4>
      </vt:variant>
      <vt:variant>
        <vt:i4>0</vt:i4>
      </vt:variant>
      <vt:variant>
        <vt:i4>5</vt:i4>
      </vt:variant>
      <vt:variant>
        <vt:lpwstr>https://www.nationalgrideso.com/industry-information/codes/system-operator-transmission-owner-code-stc-old/modifications/cm079</vt:lpwstr>
      </vt:variant>
      <vt:variant>
        <vt:lpwstr/>
      </vt:variant>
      <vt:variant>
        <vt:i4>1179700</vt:i4>
      </vt:variant>
      <vt:variant>
        <vt:i4>131</vt:i4>
      </vt:variant>
      <vt:variant>
        <vt:i4>0</vt:i4>
      </vt:variant>
      <vt:variant>
        <vt:i4>5</vt:i4>
      </vt:variant>
      <vt:variant>
        <vt:lpwstr/>
      </vt:variant>
      <vt:variant>
        <vt:lpwstr>_Toc74204554</vt:lpwstr>
      </vt:variant>
      <vt:variant>
        <vt:i4>1376308</vt:i4>
      </vt:variant>
      <vt:variant>
        <vt:i4>125</vt:i4>
      </vt:variant>
      <vt:variant>
        <vt:i4>0</vt:i4>
      </vt:variant>
      <vt:variant>
        <vt:i4>5</vt:i4>
      </vt:variant>
      <vt:variant>
        <vt:lpwstr/>
      </vt:variant>
      <vt:variant>
        <vt:lpwstr>_Toc74204553</vt:lpwstr>
      </vt:variant>
      <vt:variant>
        <vt:i4>1310772</vt:i4>
      </vt:variant>
      <vt:variant>
        <vt:i4>119</vt:i4>
      </vt:variant>
      <vt:variant>
        <vt:i4>0</vt:i4>
      </vt:variant>
      <vt:variant>
        <vt:i4>5</vt:i4>
      </vt:variant>
      <vt:variant>
        <vt:lpwstr/>
      </vt:variant>
      <vt:variant>
        <vt:lpwstr>_Toc74204552</vt:lpwstr>
      </vt:variant>
      <vt:variant>
        <vt:i4>1507380</vt:i4>
      </vt:variant>
      <vt:variant>
        <vt:i4>113</vt:i4>
      </vt:variant>
      <vt:variant>
        <vt:i4>0</vt:i4>
      </vt:variant>
      <vt:variant>
        <vt:i4>5</vt:i4>
      </vt:variant>
      <vt:variant>
        <vt:lpwstr/>
      </vt:variant>
      <vt:variant>
        <vt:lpwstr>_Toc74204551</vt:lpwstr>
      </vt:variant>
      <vt:variant>
        <vt:i4>1441844</vt:i4>
      </vt:variant>
      <vt:variant>
        <vt:i4>107</vt:i4>
      </vt:variant>
      <vt:variant>
        <vt:i4>0</vt:i4>
      </vt:variant>
      <vt:variant>
        <vt:i4>5</vt:i4>
      </vt:variant>
      <vt:variant>
        <vt:lpwstr/>
      </vt:variant>
      <vt:variant>
        <vt:lpwstr>_Toc74204550</vt:lpwstr>
      </vt:variant>
      <vt:variant>
        <vt:i4>2031669</vt:i4>
      </vt:variant>
      <vt:variant>
        <vt:i4>101</vt:i4>
      </vt:variant>
      <vt:variant>
        <vt:i4>0</vt:i4>
      </vt:variant>
      <vt:variant>
        <vt:i4>5</vt:i4>
      </vt:variant>
      <vt:variant>
        <vt:lpwstr/>
      </vt:variant>
      <vt:variant>
        <vt:lpwstr>_Toc74204549</vt:lpwstr>
      </vt:variant>
      <vt:variant>
        <vt:i4>1966133</vt:i4>
      </vt:variant>
      <vt:variant>
        <vt:i4>95</vt:i4>
      </vt:variant>
      <vt:variant>
        <vt:i4>0</vt:i4>
      </vt:variant>
      <vt:variant>
        <vt:i4>5</vt:i4>
      </vt:variant>
      <vt:variant>
        <vt:lpwstr/>
      </vt:variant>
      <vt:variant>
        <vt:lpwstr>_Toc74204548</vt:lpwstr>
      </vt:variant>
      <vt:variant>
        <vt:i4>1114165</vt:i4>
      </vt:variant>
      <vt:variant>
        <vt:i4>89</vt:i4>
      </vt:variant>
      <vt:variant>
        <vt:i4>0</vt:i4>
      </vt:variant>
      <vt:variant>
        <vt:i4>5</vt:i4>
      </vt:variant>
      <vt:variant>
        <vt:lpwstr/>
      </vt:variant>
      <vt:variant>
        <vt:lpwstr>_Toc74204547</vt:lpwstr>
      </vt:variant>
      <vt:variant>
        <vt:i4>1048629</vt:i4>
      </vt:variant>
      <vt:variant>
        <vt:i4>83</vt:i4>
      </vt:variant>
      <vt:variant>
        <vt:i4>0</vt:i4>
      </vt:variant>
      <vt:variant>
        <vt:i4>5</vt:i4>
      </vt:variant>
      <vt:variant>
        <vt:lpwstr/>
      </vt:variant>
      <vt:variant>
        <vt:lpwstr>_Toc74204546</vt:lpwstr>
      </vt:variant>
      <vt:variant>
        <vt:i4>1245237</vt:i4>
      </vt:variant>
      <vt:variant>
        <vt:i4>77</vt:i4>
      </vt:variant>
      <vt:variant>
        <vt:i4>0</vt:i4>
      </vt:variant>
      <vt:variant>
        <vt:i4>5</vt:i4>
      </vt:variant>
      <vt:variant>
        <vt:lpwstr/>
      </vt:variant>
      <vt:variant>
        <vt:lpwstr>_Toc74204545</vt:lpwstr>
      </vt:variant>
      <vt:variant>
        <vt:i4>1179701</vt:i4>
      </vt:variant>
      <vt:variant>
        <vt:i4>71</vt:i4>
      </vt:variant>
      <vt:variant>
        <vt:i4>0</vt:i4>
      </vt:variant>
      <vt:variant>
        <vt:i4>5</vt:i4>
      </vt:variant>
      <vt:variant>
        <vt:lpwstr/>
      </vt:variant>
      <vt:variant>
        <vt:lpwstr>_Toc74204544</vt:lpwstr>
      </vt:variant>
      <vt:variant>
        <vt:i4>1376309</vt:i4>
      </vt:variant>
      <vt:variant>
        <vt:i4>65</vt:i4>
      </vt:variant>
      <vt:variant>
        <vt:i4>0</vt:i4>
      </vt:variant>
      <vt:variant>
        <vt:i4>5</vt:i4>
      </vt:variant>
      <vt:variant>
        <vt:lpwstr/>
      </vt:variant>
      <vt:variant>
        <vt:lpwstr>_Toc74204543</vt:lpwstr>
      </vt:variant>
      <vt:variant>
        <vt:i4>1310773</vt:i4>
      </vt:variant>
      <vt:variant>
        <vt:i4>59</vt:i4>
      </vt:variant>
      <vt:variant>
        <vt:i4>0</vt:i4>
      </vt:variant>
      <vt:variant>
        <vt:i4>5</vt:i4>
      </vt:variant>
      <vt:variant>
        <vt:lpwstr/>
      </vt:variant>
      <vt:variant>
        <vt:lpwstr>_Toc74204542</vt:lpwstr>
      </vt:variant>
      <vt:variant>
        <vt:i4>1507381</vt:i4>
      </vt:variant>
      <vt:variant>
        <vt:i4>53</vt:i4>
      </vt:variant>
      <vt:variant>
        <vt:i4>0</vt:i4>
      </vt:variant>
      <vt:variant>
        <vt:i4>5</vt:i4>
      </vt:variant>
      <vt:variant>
        <vt:lpwstr/>
      </vt:variant>
      <vt:variant>
        <vt:lpwstr>_Toc74204541</vt:lpwstr>
      </vt:variant>
      <vt:variant>
        <vt:i4>1441845</vt:i4>
      </vt:variant>
      <vt:variant>
        <vt:i4>47</vt:i4>
      </vt:variant>
      <vt:variant>
        <vt:i4>0</vt:i4>
      </vt:variant>
      <vt:variant>
        <vt:i4>5</vt:i4>
      </vt:variant>
      <vt:variant>
        <vt:lpwstr/>
      </vt:variant>
      <vt:variant>
        <vt:lpwstr>_Toc74204540</vt:lpwstr>
      </vt:variant>
      <vt:variant>
        <vt:i4>2031666</vt:i4>
      </vt:variant>
      <vt:variant>
        <vt:i4>41</vt:i4>
      </vt:variant>
      <vt:variant>
        <vt:i4>0</vt:i4>
      </vt:variant>
      <vt:variant>
        <vt:i4>5</vt:i4>
      </vt:variant>
      <vt:variant>
        <vt:lpwstr/>
      </vt:variant>
      <vt:variant>
        <vt:lpwstr>_Toc74204539</vt:lpwstr>
      </vt:variant>
      <vt:variant>
        <vt:i4>1966130</vt:i4>
      </vt:variant>
      <vt:variant>
        <vt:i4>35</vt:i4>
      </vt:variant>
      <vt:variant>
        <vt:i4>0</vt:i4>
      </vt:variant>
      <vt:variant>
        <vt:i4>5</vt:i4>
      </vt:variant>
      <vt:variant>
        <vt:lpwstr/>
      </vt:variant>
      <vt:variant>
        <vt:lpwstr>_Toc74204538</vt:lpwstr>
      </vt:variant>
      <vt:variant>
        <vt:i4>1114162</vt:i4>
      </vt:variant>
      <vt:variant>
        <vt:i4>29</vt:i4>
      </vt:variant>
      <vt:variant>
        <vt:i4>0</vt:i4>
      </vt:variant>
      <vt:variant>
        <vt:i4>5</vt:i4>
      </vt:variant>
      <vt:variant>
        <vt:lpwstr/>
      </vt:variant>
      <vt:variant>
        <vt:lpwstr>_Toc74204537</vt:lpwstr>
      </vt:variant>
      <vt:variant>
        <vt:i4>1048626</vt:i4>
      </vt:variant>
      <vt:variant>
        <vt:i4>23</vt:i4>
      </vt:variant>
      <vt:variant>
        <vt:i4>0</vt:i4>
      </vt:variant>
      <vt:variant>
        <vt:i4>5</vt:i4>
      </vt:variant>
      <vt:variant>
        <vt:lpwstr/>
      </vt:variant>
      <vt:variant>
        <vt:lpwstr>_Toc74204536</vt:lpwstr>
      </vt:variant>
      <vt:variant>
        <vt:i4>1245234</vt:i4>
      </vt:variant>
      <vt:variant>
        <vt:i4>17</vt:i4>
      </vt:variant>
      <vt:variant>
        <vt:i4>0</vt:i4>
      </vt:variant>
      <vt:variant>
        <vt:i4>5</vt:i4>
      </vt:variant>
      <vt:variant>
        <vt:lpwstr/>
      </vt:variant>
      <vt:variant>
        <vt:lpwstr>_Toc74204535</vt:lpwstr>
      </vt:variant>
      <vt:variant>
        <vt:i4>1179698</vt:i4>
      </vt:variant>
      <vt:variant>
        <vt:i4>11</vt:i4>
      </vt:variant>
      <vt:variant>
        <vt:i4>0</vt:i4>
      </vt:variant>
      <vt:variant>
        <vt:i4>5</vt:i4>
      </vt:variant>
      <vt:variant>
        <vt:lpwstr/>
      </vt:variant>
      <vt:variant>
        <vt:lpwstr>_Toc74204534</vt:lpwstr>
      </vt:variant>
      <vt:variant>
        <vt:i4>5832807</vt:i4>
      </vt:variant>
      <vt:variant>
        <vt:i4>6</vt:i4>
      </vt:variant>
      <vt:variant>
        <vt:i4>0</vt:i4>
      </vt:variant>
      <vt:variant>
        <vt:i4>5</vt:i4>
      </vt:variant>
      <vt:variant>
        <vt:lpwstr>mailto:Andy.pace@energy-potential.com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82</cp:revision>
  <dcterms:created xsi:type="dcterms:W3CDTF">2023-03-01T09:10:00Z</dcterms:created>
  <dcterms:modified xsi:type="dcterms:W3CDTF">2023-03-29T13:56:00Z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